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C6A5A71" w14:textId="77777777">
        <w:tc>
          <w:tcPr>
            <w:tcW w:w="1620" w:type="dxa"/>
            <w:tcBorders>
              <w:bottom w:val="single" w:sz="4" w:space="0" w:color="auto"/>
            </w:tcBorders>
            <w:shd w:val="clear" w:color="auto" w:fill="FFFFFF"/>
            <w:vAlign w:val="center"/>
          </w:tcPr>
          <w:p w14:paraId="2CF4F81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CDF5457" w14:textId="5D1C378B" w:rsidR="00152993" w:rsidRDefault="00D50488" w:rsidP="00AA5CB3">
            <w:pPr>
              <w:pStyle w:val="Header"/>
              <w:jc w:val="center"/>
            </w:pPr>
            <w:hyperlink r:id="rId11" w:history="1">
              <w:r w:rsidRPr="00E5788E">
                <w:rPr>
                  <w:rStyle w:val="Hyperlink"/>
                </w:rPr>
                <w:t>1287</w:t>
              </w:r>
            </w:hyperlink>
          </w:p>
        </w:tc>
        <w:tc>
          <w:tcPr>
            <w:tcW w:w="900" w:type="dxa"/>
            <w:tcBorders>
              <w:bottom w:val="single" w:sz="4" w:space="0" w:color="auto"/>
            </w:tcBorders>
            <w:shd w:val="clear" w:color="auto" w:fill="FFFFFF"/>
            <w:vAlign w:val="center"/>
          </w:tcPr>
          <w:p w14:paraId="2EB36559" w14:textId="77777777" w:rsidR="00152993" w:rsidRDefault="00EE6681">
            <w:pPr>
              <w:pStyle w:val="Header"/>
            </w:pPr>
            <w:r>
              <w:t>N</w:t>
            </w:r>
            <w:r w:rsidR="00152993">
              <w:t>PRR Title</w:t>
            </w:r>
          </w:p>
        </w:tc>
        <w:tc>
          <w:tcPr>
            <w:tcW w:w="6660" w:type="dxa"/>
            <w:tcBorders>
              <w:bottom w:val="single" w:sz="4" w:space="0" w:color="auto"/>
            </w:tcBorders>
            <w:vAlign w:val="center"/>
          </w:tcPr>
          <w:p w14:paraId="3343D5B5" w14:textId="2C32C629" w:rsidR="00152993" w:rsidRDefault="00D50488">
            <w:pPr>
              <w:pStyle w:val="Header"/>
            </w:pPr>
            <w:r>
              <w:t>Revisions to Outage Coordination</w:t>
            </w:r>
          </w:p>
        </w:tc>
      </w:tr>
      <w:tr w:rsidR="00152993" w14:paraId="2FB7202A" w14:textId="77777777">
        <w:trPr>
          <w:trHeight w:val="413"/>
        </w:trPr>
        <w:tc>
          <w:tcPr>
            <w:tcW w:w="2880" w:type="dxa"/>
            <w:gridSpan w:val="2"/>
            <w:tcBorders>
              <w:top w:val="nil"/>
              <w:left w:val="nil"/>
              <w:bottom w:val="single" w:sz="4" w:space="0" w:color="auto"/>
              <w:right w:val="nil"/>
            </w:tcBorders>
            <w:vAlign w:val="center"/>
          </w:tcPr>
          <w:p w14:paraId="271C8B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D131271" w14:textId="77777777" w:rsidR="00152993" w:rsidRDefault="00152993">
            <w:pPr>
              <w:pStyle w:val="NormalArial"/>
            </w:pPr>
          </w:p>
        </w:tc>
      </w:tr>
      <w:tr w:rsidR="00152993" w14:paraId="469FE0C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59BE0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DCEDE9" w14:textId="2271779C" w:rsidR="00152993" w:rsidRDefault="00D50488">
            <w:pPr>
              <w:pStyle w:val="NormalArial"/>
            </w:pPr>
            <w:r>
              <w:t xml:space="preserve">June </w:t>
            </w:r>
            <w:r w:rsidR="00883781">
              <w:t>27</w:t>
            </w:r>
            <w:r>
              <w:t>, 2025</w:t>
            </w:r>
          </w:p>
        </w:tc>
      </w:tr>
      <w:tr w:rsidR="00152993" w14:paraId="0AA73806" w14:textId="77777777">
        <w:trPr>
          <w:trHeight w:val="467"/>
        </w:trPr>
        <w:tc>
          <w:tcPr>
            <w:tcW w:w="2880" w:type="dxa"/>
            <w:gridSpan w:val="2"/>
            <w:tcBorders>
              <w:top w:val="single" w:sz="4" w:space="0" w:color="auto"/>
              <w:left w:val="nil"/>
              <w:bottom w:val="nil"/>
              <w:right w:val="nil"/>
            </w:tcBorders>
            <w:shd w:val="clear" w:color="auto" w:fill="FFFFFF"/>
            <w:vAlign w:val="center"/>
          </w:tcPr>
          <w:p w14:paraId="7E7F2A06" w14:textId="77777777" w:rsidR="00152993" w:rsidRDefault="00152993">
            <w:pPr>
              <w:pStyle w:val="NormalArial"/>
            </w:pPr>
          </w:p>
        </w:tc>
        <w:tc>
          <w:tcPr>
            <w:tcW w:w="7560" w:type="dxa"/>
            <w:gridSpan w:val="2"/>
            <w:tcBorders>
              <w:top w:val="nil"/>
              <w:left w:val="nil"/>
              <w:bottom w:val="nil"/>
              <w:right w:val="nil"/>
            </w:tcBorders>
            <w:vAlign w:val="center"/>
          </w:tcPr>
          <w:p w14:paraId="6F7C326B" w14:textId="77777777" w:rsidR="00152993" w:rsidRDefault="00152993">
            <w:pPr>
              <w:pStyle w:val="NormalArial"/>
            </w:pPr>
          </w:p>
        </w:tc>
      </w:tr>
      <w:tr w:rsidR="00152993" w14:paraId="0C27DA73" w14:textId="77777777">
        <w:trPr>
          <w:trHeight w:val="440"/>
        </w:trPr>
        <w:tc>
          <w:tcPr>
            <w:tcW w:w="10440" w:type="dxa"/>
            <w:gridSpan w:val="4"/>
            <w:tcBorders>
              <w:top w:val="single" w:sz="4" w:space="0" w:color="auto"/>
            </w:tcBorders>
            <w:shd w:val="clear" w:color="auto" w:fill="FFFFFF"/>
            <w:vAlign w:val="center"/>
          </w:tcPr>
          <w:p w14:paraId="4C1CE91D" w14:textId="77777777" w:rsidR="00152993" w:rsidRDefault="00152993">
            <w:pPr>
              <w:pStyle w:val="Header"/>
              <w:jc w:val="center"/>
            </w:pPr>
            <w:r>
              <w:t>Submitter’s Information</w:t>
            </w:r>
          </w:p>
        </w:tc>
      </w:tr>
      <w:tr w:rsidR="00883781" w14:paraId="3E9048F0" w14:textId="77777777">
        <w:trPr>
          <w:trHeight w:val="350"/>
        </w:trPr>
        <w:tc>
          <w:tcPr>
            <w:tcW w:w="2880" w:type="dxa"/>
            <w:gridSpan w:val="2"/>
            <w:shd w:val="clear" w:color="auto" w:fill="FFFFFF"/>
            <w:vAlign w:val="center"/>
          </w:tcPr>
          <w:p w14:paraId="6FF42A3E" w14:textId="77777777" w:rsidR="00883781" w:rsidRPr="00EC55B3" w:rsidRDefault="00883781" w:rsidP="00883781">
            <w:pPr>
              <w:pStyle w:val="Header"/>
            </w:pPr>
            <w:r w:rsidRPr="00EC55B3">
              <w:t>Name</w:t>
            </w:r>
          </w:p>
        </w:tc>
        <w:tc>
          <w:tcPr>
            <w:tcW w:w="7560" w:type="dxa"/>
            <w:gridSpan w:val="2"/>
            <w:vAlign w:val="center"/>
          </w:tcPr>
          <w:p w14:paraId="05057CC5" w14:textId="58FE93B2" w:rsidR="00883781" w:rsidRDefault="00883781" w:rsidP="00883781">
            <w:pPr>
              <w:pStyle w:val="NormalArial"/>
            </w:pPr>
            <w:r>
              <w:t>Michele Richmond</w:t>
            </w:r>
          </w:p>
        </w:tc>
      </w:tr>
      <w:tr w:rsidR="00883781" w14:paraId="5C80775B" w14:textId="77777777">
        <w:trPr>
          <w:trHeight w:val="350"/>
        </w:trPr>
        <w:tc>
          <w:tcPr>
            <w:tcW w:w="2880" w:type="dxa"/>
            <w:gridSpan w:val="2"/>
            <w:shd w:val="clear" w:color="auto" w:fill="FFFFFF"/>
            <w:vAlign w:val="center"/>
          </w:tcPr>
          <w:p w14:paraId="404B01F1" w14:textId="77777777" w:rsidR="00883781" w:rsidRPr="00EC55B3" w:rsidRDefault="00883781" w:rsidP="00883781">
            <w:pPr>
              <w:pStyle w:val="Header"/>
            </w:pPr>
            <w:r w:rsidRPr="00EC55B3">
              <w:t>E-mail Address</w:t>
            </w:r>
          </w:p>
        </w:tc>
        <w:tc>
          <w:tcPr>
            <w:tcW w:w="7560" w:type="dxa"/>
            <w:gridSpan w:val="2"/>
            <w:vAlign w:val="center"/>
          </w:tcPr>
          <w:p w14:paraId="189663D4" w14:textId="587D005E" w:rsidR="00883781" w:rsidRDefault="00883781" w:rsidP="00883781">
            <w:pPr>
              <w:pStyle w:val="NormalArial"/>
            </w:pPr>
            <w:hyperlink r:id="rId12" w:history="1">
              <w:r w:rsidRPr="000F4010">
                <w:rPr>
                  <w:rStyle w:val="Hyperlink"/>
                </w:rPr>
                <w:t>michele@competitivepower.org</w:t>
              </w:r>
            </w:hyperlink>
          </w:p>
        </w:tc>
      </w:tr>
      <w:tr w:rsidR="00883781" w14:paraId="22F0BE5B" w14:textId="77777777">
        <w:trPr>
          <w:trHeight w:val="350"/>
        </w:trPr>
        <w:tc>
          <w:tcPr>
            <w:tcW w:w="2880" w:type="dxa"/>
            <w:gridSpan w:val="2"/>
            <w:shd w:val="clear" w:color="auto" w:fill="FFFFFF"/>
            <w:vAlign w:val="center"/>
          </w:tcPr>
          <w:p w14:paraId="476FD8DE" w14:textId="77777777" w:rsidR="00883781" w:rsidRPr="00EC55B3" w:rsidRDefault="00883781" w:rsidP="00883781">
            <w:pPr>
              <w:pStyle w:val="Header"/>
            </w:pPr>
            <w:r w:rsidRPr="00EC55B3">
              <w:t>Company</w:t>
            </w:r>
          </w:p>
        </w:tc>
        <w:tc>
          <w:tcPr>
            <w:tcW w:w="7560" w:type="dxa"/>
            <w:gridSpan w:val="2"/>
            <w:vAlign w:val="center"/>
          </w:tcPr>
          <w:p w14:paraId="28DF8B53" w14:textId="372D27FD" w:rsidR="00883781" w:rsidRDefault="00883781" w:rsidP="00883781">
            <w:pPr>
              <w:pStyle w:val="NormalArial"/>
            </w:pPr>
            <w:r>
              <w:t>Texas Competitive Power Advocates (TCPA)</w:t>
            </w:r>
          </w:p>
        </w:tc>
      </w:tr>
      <w:tr w:rsidR="00883781" w14:paraId="5EED1BC4" w14:textId="77777777">
        <w:trPr>
          <w:trHeight w:val="350"/>
        </w:trPr>
        <w:tc>
          <w:tcPr>
            <w:tcW w:w="2880" w:type="dxa"/>
            <w:gridSpan w:val="2"/>
            <w:tcBorders>
              <w:bottom w:val="single" w:sz="4" w:space="0" w:color="auto"/>
            </w:tcBorders>
            <w:shd w:val="clear" w:color="auto" w:fill="FFFFFF"/>
            <w:vAlign w:val="center"/>
          </w:tcPr>
          <w:p w14:paraId="08C35C50" w14:textId="77777777" w:rsidR="00883781" w:rsidRPr="00EC55B3" w:rsidRDefault="00883781" w:rsidP="00883781">
            <w:pPr>
              <w:pStyle w:val="Header"/>
            </w:pPr>
            <w:r w:rsidRPr="00EC55B3">
              <w:t>Phone Number</w:t>
            </w:r>
          </w:p>
        </w:tc>
        <w:tc>
          <w:tcPr>
            <w:tcW w:w="7560" w:type="dxa"/>
            <w:gridSpan w:val="2"/>
            <w:tcBorders>
              <w:bottom w:val="single" w:sz="4" w:space="0" w:color="auto"/>
            </w:tcBorders>
            <w:vAlign w:val="center"/>
          </w:tcPr>
          <w:p w14:paraId="49B925D4" w14:textId="5A63DBF1" w:rsidR="00883781" w:rsidRDefault="00883781" w:rsidP="00883781">
            <w:pPr>
              <w:pStyle w:val="NormalArial"/>
            </w:pPr>
          </w:p>
        </w:tc>
      </w:tr>
      <w:tr w:rsidR="00883781" w14:paraId="4718731E" w14:textId="77777777">
        <w:trPr>
          <w:trHeight w:val="350"/>
        </w:trPr>
        <w:tc>
          <w:tcPr>
            <w:tcW w:w="2880" w:type="dxa"/>
            <w:gridSpan w:val="2"/>
            <w:shd w:val="clear" w:color="auto" w:fill="FFFFFF"/>
            <w:vAlign w:val="center"/>
          </w:tcPr>
          <w:p w14:paraId="494F21AB" w14:textId="77777777" w:rsidR="00883781" w:rsidRPr="00EC55B3" w:rsidRDefault="00883781" w:rsidP="00883781">
            <w:pPr>
              <w:pStyle w:val="Header"/>
            </w:pPr>
            <w:r>
              <w:t>Cell</w:t>
            </w:r>
            <w:r w:rsidRPr="00EC55B3">
              <w:t xml:space="preserve"> Number</w:t>
            </w:r>
          </w:p>
        </w:tc>
        <w:tc>
          <w:tcPr>
            <w:tcW w:w="7560" w:type="dxa"/>
            <w:gridSpan w:val="2"/>
            <w:vAlign w:val="center"/>
          </w:tcPr>
          <w:p w14:paraId="7BCB736F" w14:textId="43F98DE2" w:rsidR="00883781" w:rsidRDefault="00883781" w:rsidP="00883781">
            <w:pPr>
              <w:pStyle w:val="NormalArial"/>
            </w:pPr>
            <w:r>
              <w:t>512-653-7447</w:t>
            </w:r>
          </w:p>
        </w:tc>
      </w:tr>
      <w:tr w:rsidR="00883781" w14:paraId="2ECC4715" w14:textId="77777777">
        <w:trPr>
          <w:trHeight w:val="350"/>
        </w:trPr>
        <w:tc>
          <w:tcPr>
            <w:tcW w:w="2880" w:type="dxa"/>
            <w:gridSpan w:val="2"/>
            <w:tcBorders>
              <w:bottom w:val="single" w:sz="4" w:space="0" w:color="auto"/>
            </w:tcBorders>
            <w:shd w:val="clear" w:color="auto" w:fill="FFFFFF"/>
            <w:vAlign w:val="center"/>
          </w:tcPr>
          <w:p w14:paraId="1005213D" w14:textId="77777777" w:rsidR="00883781" w:rsidRPr="00EC55B3" w:rsidDel="00075A94" w:rsidRDefault="00883781" w:rsidP="00883781">
            <w:pPr>
              <w:pStyle w:val="Header"/>
            </w:pPr>
            <w:r>
              <w:t>Market Segment</w:t>
            </w:r>
          </w:p>
        </w:tc>
        <w:tc>
          <w:tcPr>
            <w:tcW w:w="7560" w:type="dxa"/>
            <w:gridSpan w:val="2"/>
            <w:tcBorders>
              <w:bottom w:val="single" w:sz="4" w:space="0" w:color="auto"/>
            </w:tcBorders>
            <w:vAlign w:val="center"/>
          </w:tcPr>
          <w:p w14:paraId="2FD8E4BF" w14:textId="57FA6316" w:rsidR="00883781" w:rsidRDefault="00883781" w:rsidP="00883781">
            <w:pPr>
              <w:pStyle w:val="NormalArial"/>
            </w:pPr>
            <w:r>
              <w:t xml:space="preserve">Not </w:t>
            </w:r>
            <w:r w:rsidR="00B40A9E">
              <w:t>a</w:t>
            </w:r>
            <w:r>
              <w:t>pplicable</w:t>
            </w:r>
          </w:p>
        </w:tc>
      </w:tr>
    </w:tbl>
    <w:p w14:paraId="6DCFC65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5918" w14:paraId="2CBA9A64" w14:textId="77777777" w:rsidTr="00DB248A">
        <w:trPr>
          <w:trHeight w:val="350"/>
        </w:trPr>
        <w:tc>
          <w:tcPr>
            <w:tcW w:w="10440" w:type="dxa"/>
            <w:tcBorders>
              <w:bottom w:val="single" w:sz="4" w:space="0" w:color="auto"/>
            </w:tcBorders>
            <w:shd w:val="clear" w:color="auto" w:fill="FFFFFF"/>
            <w:vAlign w:val="center"/>
          </w:tcPr>
          <w:p w14:paraId="7C7196FE" w14:textId="64CA216E" w:rsidR="006F5918" w:rsidRDefault="006F5918" w:rsidP="00DB248A">
            <w:pPr>
              <w:pStyle w:val="Header"/>
              <w:jc w:val="center"/>
            </w:pPr>
            <w:r>
              <w:t>Comments</w:t>
            </w:r>
          </w:p>
        </w:tc>
      </w:tr>
    </w:tbl>
    <w:p w14:paraId="42799395" w14:textId="2300FCB6" w:rsidR="00883781" w:rsidRPr="00741904" w:rsidRDefault="00883781" w:rsidP="00883781">
      <w:pPr>
        <w:pStyle w:val="NormalArial"/>
        <w:spacing w:before="120" w:after="120"/>
      </w:pPr>
      <w:r>
        <w:t xml:space="preserve">TCPA appreciates the work ERCOT has done regarding the issues we raised regarding the </w:t>
      </w:r>
      <w:r w:rsidR="00EC2554" w:rsidRPr="003517B5">
        <w:rPr>
          <w:iCs/>
          <w:kern w:val="24"/>
        </w:rPr>
        <w:t>Maximum Daily R</w:t>
      </w:r>
      <w:r w:rsidR="00EC2554">
        <w:rPr>
          <w:iCs/>
          <w:kern w:val="24"/>
        </w:rPr>
        <w:t>e</w:t>
      </w:r>
      <w:r w:rsidR="00EC2554" w:rsidRPr="003517B5">
        <w:rPr>
          <w:iCs/>
          <w:kern w:val="24"/>
        </w:rPr>
        <w:t xml:space="preserve">source Planned Outage Capacity </w:t>
      </w:r>
      <w:r w:rsidR="00EC2554">
        <w:rPr>
          <w:iCs/>
          <w:kern w:val="24"/>
        </w:rPr>
        <w:t xml:space="preserve">(MDRPOC) </w:t>
      </w:r>
      <w:r>
        <w:t xml:space="preserve"> and recommended changes to  better reflect practical realities for generators and ERCOT. We want to thank ERCOT for incorporating many of the recommendations we provided; and while we would prefer to see higher capacity allotments, we believe this is a good first step. The revision to keep the first year constant for the six-year period is critical to our comfort in supporting these changes, gaining some experience under this new protocol and methodology, and then evaluating whether any additional changes are needed. </w:t>
      </w:r>
    </w:p>
    <w:p w14:paraId="4D1F903F" w14:textId="24D1357F" w:rsidR="00883781" w:rsidRDefault="00883781" w:rsidP="00883781">
      <w:pPr>
        <w:pStyle w:val="NormalArial"/>
        <w:spacing w:before="120" w:after="120"/>
      </w:pPr>
      <w:r>
        <w:t xml:space="preserve">While TCPA agrees with and supports the changes contained in the </w:t>
      </w:r>
      <w:r w:rsidR="00EC2554">
        <w:t xml:space="preserve">6/11/25 </w:t>
      </w:r>
      <w:r>
        <w:t xml:space="preserve">LCRA comments, TCPA also does not oppose the specific examples ERCOT included in its original NPRR and offers an alternative solution that retains that original language while also meeting the spirit of LCRA’s comments.  This may thread the needle for ERCOT and generators as well as transmission operators. </w:t>
      </w:r>
      <w:r w:rsidR="00EC2554">
        <w:t xml:space="preserve"> </w:t>
      </w:r>
      <w:r>
        <w:t>We agree with LCRA that operational conditions may warrant greater flexibility for ERCOT to approve Resource Outages above the Resource Planned Outage Limit (RPOL</w:t>
      </w:r>
      <w:r w:rsidR="00276683">
        <w:t>)</w:t>
      </w:r>
      <w:r>
        <w:t xml:space="preserve"> and we seek to provide ERCOT that discretion and flexibility to best manage the needs of the aging generation fleet, coupled with significant load growth, to ensure resources are in the best position to meet ERCOT’s needs. </w:t>
      </w:r>
    </w:p>
    <w:p w14:paraId="4EEDA7EA" w14:textId="77777777" w:rsidR="00883781" w:rsidRDefault="00883781" w:rsidP="00883781">
      <w:pPr>
        <w:pStyle w:val="NormalArial"/>
        <w:spacing w:before="120" w:after="120"/>
      </w:pPr>
      <w:r>
        <w:t xml:space="preserve">The changes below: 1) incorporate language to formalize inclusion of a minimum RPOL and the ability to transfer approved planned outages among Generation Resources represented by the same QSE; 2) authorize approval of a requested outage for a resource as long as the outage approval would not cause the </w:t>
      </w:r>
      <w:r w:rsidRPr="005B38DB">
        <w:rPr>
          <w:i/>
          <w:iCs/>
        </w:rPr>
        <w:t xml:space="preserve">average </w:t>
      </w:r>
      <w:r>
        <w:t>aggregate megawatts (MWs) of resource outages to exceed the average RPOL; (3) allow ERCOT to exceed the RPOL limit for “other good cause shown” in addition to the enumerated list in Section 3.1.6; (4) allow affiliated resource entities to transfer approved outage capacity across resources; and (5) specify in 3.1.6.13 that ERCOT will update the RPOL capacity “at least” monthly.</w:t>
      </w:r>
    </w:p>
    <w:p w14:paraId="792252BC" w14:textId="25AC9923" w:rsidR="00BD7258" w:rsidRDefault="00883781" w:rsidP="00DF0712">
      <w:pPr>
        <w:pStyle w:val="NormalArial"/>
        <w:spacing w:before="120" w:after="120"/>
      </w:pPr>
      <w:r>
        <w:t xml:space="preserve">TCPA agrees with LCRA that flexibility and discretion for ERCOT to authorize outages is warranted and affords critical flexibility in ensuring long-term system reliability. </w:t>
      </w:r>
      <w:r w:rsidR="00EC2554">
        <w:t xml:space="preserve"> </w:t>
      </w:r>
      <w:r>
        <w:t xml:space="preserve">In contrast, arbitrary and inflexible outage limits imposed on both Market Participants and ERCOT are more likely to undermine and not enhance long-term system reliability. </w:t>
      </w:r>
      <w:r w:rsidR="00EC2554">
        <w:t xml:space="preserve"> </w:t>
      </w:r>
      <w:r>
        <w:t>It is imperative that ERCOT and stakeholders continue to monitor the outage coordination process and collaborate to ensure the long-term reliability of the ERCOT grid.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41F375" w14:textId="77777777">
        <w:trPr>
          <w:trHeight w:val="350"/>
        </w:trPr>
        <w:tc>
          <w:tcPr>
            <w:tcW w:w="10440" w:type="dxa"/>
            <w:tcBorders>
              <w:bottom w:val="single" w:sz="4" w:space="0" w:color="auto"/>
            </w:tcBorders>
            <w:shd w:val="clear" w:color="auto" w:fill="FFFFFF"/>
            <w:vAlign w:val="center"/>
          </w:tcPr>
          <w:p w14:paraId="34CCEA36" w14:textId="77777777" w:rsidR="00152993" w:rsidRDefault="00152993">
            <w:pPr>
              <w:pStyle w:val="Header"/>
              <w:jc w:val="center"/>
            </w:pPr>
            <w:r>
              <w:t>Revised Proposed Protocol Language</w:t>
            </w:r>
          </w:p>
        </w:tc>
      </w:tr>
    </w:tbl>
    <w:p w14:paraId="5D70D0FC" w14:textId="77777777" w:rsidR="00614E60" w:rsidRPr="00614E60" w:rsidRDefault="00614E60">
      <w:pPr>
        <w:pStyle w:val="Heading2"/>
        <w:numPr>
          <w:ilvl w:val="0"/>
          <w:numId w:val="0"/>
        </w:numPr>
        <w:rPr>
          <w:szCs w:val="24"/>
        </w:rPr>
      </w:pPr>
      <w:bookmarkStart w:id="0" w:name="_Toc73847662"/>
      <w:bookmarkStart w:id="1" w:name="_Toc118224377"/>
      <w:bookmarkStart w:id="2" w:name="_Toc118909445"/>
      <w:bookmarkStart w:id="3" w:name="_Toc205190238"/>
      <w:r w:rsidRPr="00614E60">
        <w:rPr>
          <w:szCs w:val="24"/>
        </w:rPr>
        <w:t>2.1</w:t>
      </w:r>
      <w:r w:rsidRPr="00614E60">
        <w:rPr>
          <w:szCs w:val="24"/>
        </w:rPr>
        <w:tab/>
        <w:t>DEFINITIONS</w:t>
      </w:r>
      <w:bookmarkEnd w:id="0"/>
      <w:bookmarkEnd w:id="1"/>
      <w:bookmarkEnd w:id="2"/>
      <w:bookmarkEnd w:id="3"/>
    </w:p>
    <w:p w14:paraId="4C0E4BCE" w14:textId="77777777" w:rsidR="00614E60" w:rsidRDefault="00614E60">
      <w:pPr>
        <w:pStyle w:val="BodyText"/>
      </w:pPr>
      <w:r>
        <w:t>Definitions are supplied for terms used in more than one Section of the Protocols.  If a term is used in only one Section, it is defined there at its earliest usage.</w:t>
      </w:r>
    </w:p>
    <w:p w14:paraId="5B7F0C21" w14:textId="77777777" w:rsidR="00614E60" w:rsidRPr="00614E60" w:rsidRDefault="00614E60">
      <w:pPr>
        <w:keepNext/>
        <w:tabs>
          <w:tab w:val="left" w:pos="900"/>
        </w:tabs>
        <w:spacing w:before="240" w:after="240"/>
        <w:ind w:left="900" w:hanging="900"/>
        <w:outlineLvl w:val="1"/>
        <w:rPr>
          <w:b/>
        </w:rPr>
      </w:pPr>
      <w:del w:id="4" w:author="ERCOT" w:date="2025-04-19T10:07:00Z" w16du:dateUtc="2025-04-19T15:07:00Z">
        <w:r w:rsidRPr="00614E60" w:rsidDel="00422571">
          <w:rPr>
            <w:b/>
          </w:rPr>
          <w:delText xml:space="preserve">Maximum </w:delText>
        </w:r>
      </w:del>
      <w:del w:id="5" w:author="ERCOT" w:date="2025-03-13T11:17:00Z">
        <w:r w:rsidRPr="00614E60" w:rsidDel="000D7DCD">
          <w:rPr>
            <w:b/>
          </w:rPr>
          <w:delText xml:space="preserve">Daily </w:delText>
        </w:r>
      </w:del>
      <w:r w:rsidRPr="00614E60">
        <w:rPr>
          <w:b/>
        </w:rPr>
        <w:t xml:space="preserve">Resource Planned Outage </w:t>
      </w:r>
      <w:ins w:id="6" w:author="ERCOT" w:date="2025-03-13T11:43:00Z">
        <w:r w:rsidRPr="00614E60">
          <w:rPr>
            <w:b/>
          </w:rPr>
          <w:t>Limit</w:t>
        </w:r>
      </w:ins>
      <w:del w:id="7" w:author="ERCOT" w:date="2025-03-13T11:43:00Z">
        <w:r w:rsidRPr="00614E60" w:rsidDel="00655DE6">
          <w:rPr>
            <w:b/>
          </w:rPr>
          <w:delText>Capacity</w:delText>
        </w:r>
      </w:del>
      <w:ins w:id="8" w:author="ERCOT" w:date="2025-03-13T11:43:00Z">
        <w:r w:rsidRPr="00614E60">
          <w:rPr>
            <w:b/>
          </w:rPr>
          <w:t xml:space="preserve"> (</w:t>
        </w:r>
      </w:ins>
      <w:ins w:id="9" w:author="ERCOT" w:date="2025-04-19T10:07:00Z" w16du:dateUtc="2025-04-19T15:07:00Z">
        <w:r w:rsidRPr="00614E60">
          <w:rPr>
            <w:b/>
          </w:rPr>
          <w:t>R</w:t>
        </w:r>
      </w:ins>
      <w:ins w:id="10" w:author="ERCOT" w:date="2025-03-13T11:43:00Z">
        <w:r w:rsidRPr="00614E60">
          <w:rPr>
            <w:b/>
          </w:rPr>
          <w:t>POL)</w:t>
        </w:r>
      </w:ins>
    </w:p>
    <w:p w14:paraId="34013637" w14:textId="77777777" w:rsidR="00614E60" w:rsidRPr="00614E60" w:rsidDel="00A75E2D" w:rsidRDefault="00614E60">
      <w:pPr>
        <w:pStyle w:val="BodyText"/>
        <w:outlineLvl w:val="1"/>
        <w:rPr>
          <w:del w:id="11" w:author="ERCOT" w:date="2025-04-19T10:09:00Z" w16du:dateUtc="2025-04-19T15:09:00Z"/>
          <w:b/>
        </w:rPr>
      </w:pPr>
      <w:r w:rsidRPr="00614E60">
        <w:t>The aggregate maximum MW of Resource Planned Outages</w:t>
      </w:r>
      <w:del w:id="12" w:author="ERCOT" w:date="2025-03-13T11:45:00Z">
        <w:r w:rsidRPr="00614E60" w:rsidDel="00655DE6">
          <w:delText xml:space="preserve"> </w:delText>
        </w:r>
      </w:del>
      <w:ins w:id="13" w:author="ERCOT" w:date="2025-05-22T13:01:00Z" w16du:dateUtc="2025-05-22T18:01:00Z">
        <w:r w:rsidRPr="00614E60">
          <w:t xml:space="preserve"> </w:t>
        </w:r>
      </w:ins>
      <w:r w:rsidRPr="00614E60">
        <w:t xml:space="preserve">that will be approved by ERCOT for any time period within a given day, calculated pursuant to Section 3.1.6.13, </w:t>
      </w:r>
      <w:ins w:id="14" w:author="ERCOT" w:date="2025-03-13T11:46:00Z">
        <w:r w:rsidRPr="00614E60">
          <w:t>Determinati</w:t>
        </w:r>
      </w:ins>
      <w:ins w:id="15" w:author="ERCOT" w:date="2025-03-13T11:47:00Z">
        <w:r w:rsidRPr="00614E60">
          <w:t>on of</w:t>
        </w:r>
      </w:ins>
      <w:ins w:id="16" w:author="ERCOT" w:date="2025-03-13T11:46:00Z">
        <w:r w:rsidRPr="00614E60">
          <w:t xml:space="preserve"> </w:t>
        </w:r>
      </w:ins>
      <w:del w:id="17" w:author="ERCOT" w:date="2025-03-13T11:45:00Z">
        <w:r w:rsidRPr="00614E60" w:rsidDel="00655DE6">
          <w:delText xml:space="preserve">Maximum Daily </w:delText>
        </w:r>
      </w:del>
      <w:r w:rsidRPr="00614E60">
        <w:t xml:space="preserve">Resource Planned Outage </w:t>
      </w:r>
      <w:ins w:id="18" w:author="ERCOT" w:date="2025-04-19T10:08:00Z" w16du:dateUtc="2025-04-19T15:08:00Z">
        <w:r w:rsidRPr="00614E60">
          <w:t>Limit</w:t>
        </w:r>
      </w:ins>
      <w:del w:id="19" w:author="ERCOT" w:date="2025-04-19T10:08:00Z" w16du:dateUtc="2025-04-19T15:08:00Z">
        <w:r w:rsidRPr="00614E60" w:rsidDel="00422571">
          <w:delText>Capacity</w:delText>
        </w:r>
      </w:del>
      <w:r w:rsidRPr="00614E60">
        <w:t>.</w:t>
      </w:r>
      <w:ins w:id="20" w:author="ERCOT" w:date="2025-03-13T11:52:00Z">
        <w:r w:rsidRPr="00614E60">
          <w:t xml:space="preserve">  </w:t>
        </w:r>
      </w:ins>
    </w:p>
    <w:p w14:paraId="2D89A8DC" w14:textId="77777777" w:rsidR="00614E60" w:rsidRPr="00614E60" w:rsidRDefault="00614E60">
      <w:pPr>
        <w:pStyle w:val="H4"/>
        <w:rPr>
          <w:b w:val="0"/>
          <w:szCs w:val="24"/>
        </w:rPr>
      </w:pPr>
      <w:bookmarkStart w:id="21" w:name="_Toc204048469"/>
      <w:bookmarkStart w:id="22" w:name="_Toc400526055"/>
      <w:bookmarkStart w:id="23" w:name="_Toc405534373"/>
      <w:bookmarkStart w:id="24" w:name="_Toc406570386"/>
      <w:bookmarkStart w:id="25" w:name="_Toc410910538"/>
      <w:bookmarkStart w:id="26" w:name="_Toc411840966"/>
      <w:bookmarkStart w:id="27" w:name="_Toc422146928"/>
      <w:bookmarkStart w:id="28" w:name="_Toc433020524"/>
      <w:bookmarkStart w:id="29" w:name="_Toc437261965"/>
      <w:bookmarkStart w:id="30" w:name="_Toc478375132"/>
      <w:bookmarkStart w:id="31" w:name="_Toc193984099"/>
      <w:r w:rsidRPr="00614E60">
        <w:rPr>
          <w:szCs w:val="24"/>
        </w:rPr>
        <w:t>3.1.4.1</w:t>
      </w:r>
      <w:r w:rsidRPr="00614E60">
        <w:rPr>
          <w:szCs w:val="24"/>
        </w:rPr>
        <w:tab/>
        <w:t>Single Point of Contact</w:t>
      </w:r>
      <w:bookmarkEnd w:id="21"/>
      <w:bookmarkEnd w:id="22"/>
      <w:bookmarkEnd w:id="23"/>
      <w:bookmarkEnd w:id="24"/>
      <w:bookmarkEnd w:id="25"/>
      <w:bookmarkEnd w:id="26"/>
      <w:bookmarkEnd w:id="27"/>
      <w:bookmarkEnd w:id="28"/>
      <w:bookmarkEnd w:id="29"/>
      <w:bookmarkEnd w:id="30"/>
      <w:bookmarkEnd w:id="31"/>
    </w:p>
    <w:p w14:paraId="151FC156"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Pr="00614E60">
        <w:rPr>
          <w:iCs w:val="0"/>
          <w:sz w:val="24"/>
          <w:szCs w:val="24"/>
        </w:rPr>
        <w:t xml:space="preserve">(Section 23, Form E, </w:t>
      </w:r>
      <w:r w:rsidRPr="00614E60">
        <w:rPr>
          <w:sz w:val="24"/>
          <w:szCs w:val="24"/>
        </w:rPr>
        <w:t>Notice of Change of Information</w:t>
      </w:r>
      <w:r w:rsidRPr="00614E60">
        <w:rPr>
          <w:iCs w:val="0"/>
          <w:sz w:val="24"/>
          <w:szCs w:val="24"/>
        </w:rPr>
        <w:t xml:space="preserve">) </w:t>
      </w:r>
      <w:r w:rsidRPr="00614E60">
        <w:rPr>
          <w:sz w:val="24"/>
          <w:szCs w:val="24"/>
        </w:rP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0E77B263"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7E48C9AB" w14:textId="77777777" w:rsidR="00614E60" w:rsidRPr="00614E60" w:rsidRDefault="00614E60">
            <w:pPr>
              <w:spacing w:before="120" w:after="240"/>
              <w:rPr>
                <w:b/>
                <w:i/>
              </w:rPr>
            </w:pPr>
            <w:r w:rsidRPr="00614E60">
              <w:rPr>
                <w:b/>
                <w:i/>
              </w:rPr>
              <w:lastRenderedPageBreak/>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6DA59F" w14:textId="77777777" w:rsidR="00614E60" w:rsidRPr="00614E60" w:rsidRDefault="00614E60">
            <w:pPr>
              <w:spacing w:after="240"/>
              <w:ind w:left="720" w:hanging="720"/>
              <w:rPr>
                <w:iCs/>
              </w:rPr>
            </w:pPr>
            <w:r w:rsidRPr="00614E60">
              <w:rPr>
                <w:iCs/>
              </w:rPr>
              <w:t>(1)</w:t>
            </w:r>
            <w:r w:rsidRPr="00614E60">
              <w:rPr>
                <w:iCs/>
              </w:rPr>
              <w:tab/>
              <w:t>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or Rescheduled Outage requests.</w:t>
            </w:r>
          </w:p>
        </w:tc>
      </w:tr>
    </w:tbl>
    <w:p w14:paraId="2103297A" w14:textId="77777777" w:rsidR="00614E60" w:rsidRPr="00614E60" w:rsidRDefault="00614E60">
      <w:pPr>
        <w:pStyle w:val="BodyTextNumbered"/>
        <w:spacing w:before="240"/>
        <w:rPr>
          <w:sz w:val="24"/>
          <w:szCs w:val="24"/>
        </w:rPr>
      </w:pPr>
      <w:r w:rsidRPr="00614E60">
        <w:rPr>
          <w:sz w:val="24"/>
          <w:szCs w:val="24"/>
        </w:rPr>
        <w:t>(2)</w:t>
      </w:r>
      <w:r w:rsidRPr="00614E60">
        <w:rPr>
          <w:sz w:val="24"/>
          <w:szCs w:val="24"/>
        </w:rPr>
        <w:tab/>
        <w:t xml:space="preserve">The Single Point of Contact must be either a person or a position available seven days per week and 24 hours per day for each Resource Entity and TSP.  The Resource Entity shall designate its QSE as its Single Point of Contact.  </w:t>
      </w:r>
      <w:r w:rsidRPr="00614E60">
        <w:rPr>
          <w:iCs w:val="0"/>
          <w:sz w:val="24"/>
          <w:szCs w:val="24"/>
        </w:rPr>
        <w:t>The designated Single Point of Contact for a Generation Resource</w:t>
      </w:r>
      <w:ins w:id="32" w:author="ERCOT" w:date="2025-05-20T13:23:00Z" w16du:dateUtc="2025-05-20T18:23:00Z">
        <w:r w:rsidRPr="00614E60">
          <w:rPr>
            <w:iCs w:val="0"/>
            <w:sz w:val="24"/>
            <w:szCs w:val="24"/>
          </w:rPr>
          <w:t xml:space="preserve"> or ESR</w:t>
        </w:r>
      </w:ins>
      <w:r w:rsidRPr="00614E60">
        <w:rPr>
          <w:iCs w:val="0"/>
          <w:sz w:val="24"/>
          <w:szCs w:val="24"/>
        </w:rPr>
        <w:t xml:space="preserve"> that has been split into two or more Split Generation Resources </w:t>
      </w:r>
      <w:ins w:id="33" w:author="ERCOT" w:date="2025-05-20T13:26:00Z" w16du:dateUtc="2025-05-20T18:26:00Z">
        <w:r w:rsidRPr="00614E60">
          <w:rPr>
            <w:iCs w:val="0"/>
            <w:sz w:val="24"/>
            <w:szCs w:val="24"/>
          </w:rPr>
          <w:t xml:space="preserve">or ESRs </w:t>
        </w:r>
      </w:ins>
      <w:r w:rsidRPr="00614E60">
        <w:rPr>
          <w:iCs w:val="0"/>
          <w:sz w:val="24"/>
          <w:szCs w:val="24"/>
        </w:rPr>
        <w:t xml:space="preserve">shall be the Master QSE.  </w:t>
      </w:r>
      <w:r w:rsidRPr="00614E60">
        <w:rPr>
          <w:sz w:val="24"/>
          <w:szCs w:val="24"/>
        </w:rP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76EAD9D6"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115AF8ED" w14:textId="77777777" w:rsidR="00614E60" w:rsidRPr="00614E60" w:rsidRDefault="00614E60">
            <w:pPr>
              <w:spacing w:before="120" w:after="240"/>
              <w:rPr>
                <w:b/>
                <w:i/>
              </w:rPr>
            </w:pPr>
            <w:r w:rsidRPr="00614E60">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0C5A23" w14:textId="77777777" w:rsidR="00614E60" w:rsidRPr="00614E60" w:rsidRDefault="00614E60">
            <w:pPr>
              <w:spacing w:after="240"/>
              <w:ind w:left="720" w:hanging="720"/>
              <w:rPr>
                <w:iCs/>
              </w:rPr>
            </w:pPr>
            <w:r w:rsidRPr="00614E60">
              <w:rPr>
                <w:iCs/>
              </w:rPr>
              <w:t>(2)</w:t>
            </w:r>
            <w:r w:rsidRPr="00614E60">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614E60">
              <w:t xml:space="preserve">The designated Single Point of Contact for a Generation Resource </w:t>
            </w:r>
            <w:ins w:id="34" w:author="ERCOT" w:date="2025-05-09T09:26:00Z" w16du:dateUtc="2025-05-09T14:26:00Z">
              <w:r w:rsidRPr="00614E60">
                <w:t xml:space="preserve">or ESR </w:t>
              </w:r>
            </w:ins>
            <w:r w:rsidRPr="00614E60">
              <w:t xml:space="preserve">that has been split into two or more Split Generation Resources </w:t>
            </w:r>
            <w:ins w:id="35" w:author="ERCOT" w:date="2025-05-09T09:26:00Z" w16du:dateUtc="2025-05-09T14:26:00Z">
              <w:r w:rsidRPr="00614E60">
                <w:t xml:space="preserve">or ESRs </w:t>
              </w:r>
            </w:ins>
            <w:r w:rsidRPr="00614E60">
              <w:t xml:space="preserve">shall be the Master QSE.  </w:t>
            </w:r>
            <w:r w:rsidRPr="00614E60">
              <w:rPr>
                <w:iCs/>
              </w:rPr>
              <w:t>The Single Point of Contact for each TSP and DCTO must be designated under the ERCOT Operating Guides.</w:t>
            </w:r>
          </w:p>
        </w:tc>
      </w:tr>
    </w:tbl>
    <w:p w14:paraId="2AB3E0E0" w14:textId="77777777" w:rsidR="00614E60" w:rsidRPr="00614E60" w:rsidRDefault="00614E60">
      <w:pPr>
        <w:rPr>
          <w:ins w:id="36" w:author="ERCOT" w:date="2025-05-09T09:27:00Z" w16du:dateUtc="2025-05-09T14:27:00Z"/>
        </w:rPr>
      </w:pPr>
    </w:p>
    <w:p w14:paraId="51C6CE36" w14:textId="77777777" w:rsidR="00614E60" w:rsidRPr="00614E60" w:rsidRDefault="00614E60">
      <w:pPr>
        <w:pStyle w:val="H4"/>
        <w:rPr>
          <w:b w:val="0"/>
          <w:szCs w:val="24"/>
        </w:rPr>
      </w:pPr>
      <w:bookmarkStart w:id="37" w:name="_Toc193984105"/>
      <w:r w:rsidRPr="00614E60">
        <w:rPr>
          <w:szCs w:val="24"/>
        </w:rPr>
        <w:lastRenderedPageBreak/>
        <w:t>3.1.4.7</w:t>
      </w:r>
      <w:r w:rsidRPr="00614E60">
        <w:rPr>
          <w:szCs w:val="24"/>
        </w:rPr>
        <w:tab/>
        <w:t>Reporting of Forced Derates</w:t>
      </w:r>
      <w:bookmarkEnd w:id="37"/>
    </w:p>
    <w:p w14:paraId="52E1C97A"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If a Generation Resource </w:t>
      </w:r>
      <w:ins w:id="38" w:author="ERCOT" w:date="2025-05-09T09:28:00Z" w16du:dateUtc="2025-05-09T14:28:00Z">
        <w:r w:rsidRPr="00614E60">
          <w:rPr>
            <w:sz w:val="24"/>
            <w:szCs w:val="24"/>
          </w:rPr>
          <w:t xml:space="preserve">or ESR </w:t>
        </w:r>
      </w:ins>
      <w:r w:rsidRPr="00614E60">
        <w:rPr>
          <w:sz w:val="24"/>
          <w:szCs w:val="24"/>
        </w:rPr>
        <w:t>experiences a Forced Derate in an amount greater than ten MW, and 5% of its Seasonal net maximum sustainable rating, and the Forced Derate lasts longer than 30 minutes, the Resource Entity or its designee must enter the Forced Derate into the Outage Scheduler as soon as practicable but no longer than 60 minutes after the beginning of the Forced Derate.</w:t>
      </w:r>
    </w:p>
    <w:p w14:paraId="3AFB41AF" w14:textId="77777777" w:rsidR="00614E60" w:rsidRPr="00614E60" w:rsidRDefault="00614E60">
      <w:pPr>
        <w:spacing w:after="240"/>
        <w:ind w:left="720" w:hanging="720"/>
      </w:pPr>
      <w:r w:rsidRPr="00614E60">
        <w:t>(2)</w:t>
      </w:r>
      <w:r w:rsidRPr="00614E60">
        <w:tab/>
        <w:t xml:space="preserve">If a Forced Derate that has already been reported changes by an amount greater than ten MW and 5% of the Generation Resource’s </w:t>
      </w:r>
      <w:ins w:id="39" w:author="ERCOT" w:date="2025-05-09T09:28:00Z" w16du:dateUtc="2025-05-09T14:28:00Z">
        <w:r w:rsidRPr="00614E60">
          <w:t xml:space="preserve">or ESR’s </w:t>
        </w:r>
      </w:ins>
      <w:r w:rsidRPr="00614E60">
        <w:t xml:space="preserve">Seasonal net maximum sustainable rating, and the change lasts longer than 30 minutes, </w:t>
      </w:r>
      <w:r w:rsidRPr="00614E60">
        <w:rPr>
          <w:iCs/>
        </w:rPr>
        <w:t>the Resource Entity or its designee must enter the change as a new Forced Derate into the Outage Scheduler</w:t>
      </w:r>
      <w:r w:rsidRPr="00614E60">
        <w:t xml:space="preserve"> as soon as practicable but no longer than 60 minutes after the beginning of the change.</w:t>
      </w:r>
    </w:p>
    <w:p w14:paraId="5413B3C9" w14:textId="77777777" w:rsidR="00614E60" w:rsidRPr="00614E60" w:rsidRDefault="00614E60">
      <w:pPr>
        <w:pStyle w:val="BodyTextNumbered"/>
        <w:rPr>
          <w:sz w:val="24"/>
          <w:szCs w:val="24"/>
        </w:rPr>
      </w:pPr>
      <w:r w:rsidRPr="00614E60">
        <w:rPr>
          <w:sz w:val="24"/>
          <w:szCs w:val="24"/>
        </w:rPr>
        <w:t>(3)</w:t>
      </w:r>
      <w:r w:rsidRPr="00614E60">
        <w:rPr>
          <w:sz w:val="24"/>
          <w:szCs w:val="24"/>
        </w:rPr>
        <w:tab/>
        <w:t>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Outage Scheduler as soon as practicable but no longer than eight hours after the beginning of the Force Derate or change.</w:t>
      </w:r>
    </w:p>
    <w:p w14:paraId="12E4FE5D" w14:textId="77777777" w:rsidR="00614E60" w:rsidRPr="00614E60" w:rsidRDefault="00614E60">
      <w:pPr>
        <w:pStyle w:val="BodyTextNumbered"/>
        <w:rPr>
          <w:sz w:val="24"/>
          <w:szCs w:val="24"/>
        </w:rPr>
      </w:pPr>
      <w:r w:rsidRPr="00614E60">
        <w:rPr>
          <w:sz w:val="24"/>
          <w:szCs w:val="24"/>
        </w:rPr>
        <w:t>(4)</w:t>
      </w:r>
      <w:r w:rsidRPr="00614E60">
        <w:rPr>
          <w:sz w:val="24"/>
          <w:szCs w:val="24"/>
        </w:rPr>
        <w:tab/>
        <w:t>The QSE must appropriately update the telemetered High Sustained Limit (HSL) and any applicable telemetry as specified in paragraph (2) of Section 6.5.5.2, Operational Data Requirements, based on the Forced Derate, as soon as practicable but no longer than 15 minutes after the beginning of a Forced Derate, if the Forced Derate is greater than ten MW and more than 5% of the Seasonal net maximum sustainable rating of the Resource and its expected or actual duration is greater than 30 minutes.  Alternatively for a Forced Derate, a QSE may use the ONHOLD process described in paragraph (2) of Section 6.5.5.1, Changes in Resource Status.</w:t>
      </w:r>
    </w:p>
    <w:p w14:paraId="75FEEF2D" w14:textId="77777777" w:rsidR="00614E60" w:rsidRPr="00614E60" w:rsidRDefault="00614E60">
      <w:pPr>
        <w:spacing w:after="240"/>
        <w:ind w:left="720" w:hanging="720"/>
        <w:rPr>
          <w:iCs/>
        </w:rPr>
      </w:pPr>
      <w:r w:rsidRPr="00614E60">
        <w:t>(5)</w:t>
      </w:r>
      <w:r w:rsidRPr="00614E60">
        <w:tab/>
        <w:t>The QSE must update the COP as soon as practicable but no longer than 60 minutes</w:t>
      </w:r>
      <w:r w:rsidRPr="00614E60">
        <w:rPr>
          <w:iCs/>
        </w:rPr>
        <w:t xml:space="preserve"> after the beginning of a Forced Derate, if the Forced Derate is greater than 20 MW and its expected duration is greater than 120 minutes.</w:t>
      </w:r>
    </w:p>
    <w:p w14:paraId="502A96CB" w14:textId="77777777" w:rsidR="00614E60" w:rsidRPr="00614E60" w:rsidRDefault="00614E60">
      <w:pPr>
        <w:pStyle w:val="BodyTextNumbered"/>
        <w:rPr>
          <w:sz w:val="24"/>
          <w:szCs w:val="24"/>
        </w:rPr>
      </w:pPr>
      <w:r w:rsidRPr="00614E60">
        <w:rPr>
          <w:sz w:val="24"/>
          <w:szCs w:val="24"/>
        </w:rPr>
        <w:t>(6)</w:t>
      </w:r>
      <w:r w:rsidRPr="00614E60">
        <w:rPr>
          <w:sz w:val="24"/>
          <w:szCs w:val="24"/>
        </w:rPr>
        <w:tab/>
        <w:t xml:space="preserve">Each QSE shall timely update the telemetered HSL and COP unless in the reasonable judgment of the QSE, such compliance would create an undue threat to safety, undue risk of bodily harm, or undue damage to equipment.  The QSE is excused from updating the telemetered HSL and/or COP only for so long as the undue threat to safety, undue risk of bodily harm, or undue damage to equipment exists.  </w:t>
      </w:r>
      <w:r w:rsidRPr="00614E60">
        <w:rPr>
          <w:color w:val="000000" w:themeColor="text1"/>
          <w:sz w:val="24"/>
          <w:szCs w:val="24"/>
        </w:rPr>
        <w:t>The time for updating the telemetered HSL and/or COP begins once the undue threat to safety, undue risk of bodily harm, or undue damage to equipment no longer exists.</w:t>
      </w:r>
    </w:p>
    <w:p w14:paraId="0CE7D6EC" w14:textId="77777777" w:rsidR="00614E60" w:rsidRPr="00614E60" w:rsidRDefault="00614E60">
      <w:pPr>
        <w:pStyle w:val="H4"/>
        <w:spacing w:before="480"/>
        <w:rPr>
          <w:b w:val="0"/>
          <w:szCs w:val="24"/>
        </w:rPr>
      </w:pPr>
      <w:bookmarkStart w:id="40" w:name="_Toc189040083"/>
      <w:r w:rsidRPr="00614E60">
        <w:rPr>
          <w:szCs w:val="24"/>
        </w:rPr>
        <w:t>3.1.5.3</w:t>
      </w:r>
      <w:r w:rsidRPr="00614E60">
        <w:rPr>
          <w:szCs w:val="24"/>
        </w:rPr>
        <w:tab/>
        <w:t>Timelines for Response by ERCOT for TSP Requests</w:t>
      </w:r>
      <w:bookmarkEnd w:id="40"/>
    </w:p>
    <w:p w14:paraId="352CC1CD" w14:textId="0E0398AF" w:rsidR="00614E60" w:rsidRPr="00614E60" w:rsidRDefault="00614E60">
      <w:pPr>
        <w:pStyle w:val="BodyTextNumbered"/>
        <w:rPr>
          <w:sz w:val="24"/>
          <w:szCs w:val="24"/>
        </w:rPr>
      </w:pPr>
      <w:r w:rsidRPr="00614E60">
        <w:rPr>
          <w:sz w:val="24"/>
          <w:szCs w:val="24"/>
        </w:rPr>
        <w:t>(1)</w:t>
      </w:r>
      <w:r w:rsidRPr="00614E60">
        <w:rPr>
          <w:sz w:val="24"/>
          <w:szCs w:val="24"/>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614E60" w:rsidRPr="00614E60" w14:paraId="00919CBD" w14:textId="77777777">
        <w:tc>
          <w:tcPr>
            <w:tcW w:w="1716" w:type="pct"/>
          </w:tcPr>
          <w:p w14:paraId="11139371" w14:textId="77777777" w:rsidR="00614E60" w:rsidRPr="00614E60" w:rsidRDefault="00614E60">
            <w:pPr>
              <w:pStyle w:val="TableHead"/>
              <w:rPr>
                <w:sz w:val="24"/>
                <w:szCs w:val="24"/>
              </w:rPr>
            </w:pPr>
            <w:r w:rsidRPr="00614E60">
              <w:rPr>
                <w:sz w:val="24"/>
                <w:szCs w:val="24"/>
              </w:rPr>
              <w:lastRenderedPageBreak/>
              <w:t xml:space="preserve">Amount of time between the request for approval of </w:t>
            </w:r>
            <w:ins w:id="41" w:author="ERCOT" w:date="2025-02-24T09:09:00Z">
              <w:r w:rsidRPr="00614E60">
                <w:rPr>
                  <w:sz w:val="24"/>
                  <w:szCs w:val="24"/>
                </w:rPr>
                <w:t>a</w:t>
              </w:r>
            </w:ins>
            <w:del w:id="42" w:author="ERCOT" w:date="2025-02-24T09:09:00Z">
              <w:r w:rsidRPr="00614E60" w:rsidDel="00B52068">
                <w:rPr>
                  <w:sz w:val="24"/>
                  <w:szCs w:val="24"/>
                </w:rPr>
                <w:delText>the</w:delText>
              </w:r>
            </w:del>
            <w:r w:rsidRPr="00614E60">
              <w:rPr>
                <w:sz w:val="24"/>
                <w:szCs w:val="24"/>
              </w:rPr>
              <w:t xml:space="preserve"> proposed Outage and the scheduled start date of the proposed Outage:</w:t>
            </w:r>
          </w:p>
        </w:tc>
        <w:tc>
          <w:tcPr>
            <w:tcW w:w="1642" w:type="pct"/>
          </w:tcPr>
          <w:p w14:paraId="370C11D8" w14:textId="77777777" w:rsidR="00614E60" w:rsidRPr="00614E60" w:rsidRDefault="00614E60">
            <w:pPr>
              <w:pStyle w:val="TableHead"/>
              <w:rPr>
                <w:sz w:val="24"/>
                <w:szCs w:val="24"/>
              </w:rPr>
            </w:pPr>
            <w:ins w:id="43" w:author="ERCOT" w:date="2025-02-24T09:09:00Z">
              <w:r w:rsidRPr="00614E60">
                <w:rPr>
                  <w:sz w:val="24"/>
                  <w:szCs w:val="24"/>
                </w:rPr>
                <w:t>Maximum duration of a proposed Outage that may be approved with this lead time</w:t>
              </w:r>
            </w:ins>
          </w:p>
        </w:tc>
        <w:tc>
          <w:tcPr>
            <w:tcW w:w="1642" w:type="pct"/>
          </w:tcPr>
          <w:p w14:paraId="6515635C" w14:textId="77777777" w:rsidR="00614E60" w:rsidRPr="00614E60" w:rsidRDefault="00614E60">
            <w:pPr>
              <w:pStyle w:val="TableHead"/>
              <w:rPr>
                <w:sz w:val="24"/>
                <w:szCs w:val="24"/>
              </w:rPr>
            </w:pPr>
            <w:r w:rsidRPr="00614E60">
              <w:rPr>
                <w:sz w:val="24"/>
                <w:szCs w:val="24"/>
              </w:rPr>
              <w:t>ERCOT shall approve or reject no later than:</w:t>
            </w:r>
          </w:p>
        </w:tc>
      </w:tr>
      <w:tr w:rsidR="00614E60" w:rsidRPr="00614E60" w14:paraId="3A9AA3A9" w14:textId="77777777">
        <w:tc>
          <w:tcPr>
            <w:tcW w:w="1716" w:type="pct"/>
          </w:tcPr>
          <w:p w14:paraId="6D36A9BE" w14:textId="77777777" w:rsidR="00614E60" w:rsidRPr="00614E60" w:rsidRDefault="00614E60">
            <w:pPr>
              <w:pStyle w:val="TableBody"/>
              <w:rPr>
                <w:sz w:val="24"/>
                <w:szCs w:val="24"/>
              </w:rPr>
            </w:pPr>
            <w:r w:rsidRPr="00614E60">
              <w:rPr>
                <w:sz w:val="24"/>
                <w:szCs w:val="24"/>
              </w:rPr>
              <w:t>Three days</w:t>
            </w:r>
          </w:p>
        </w:tc>
        <w:tc>
          <w:tcPr>
            <w:tcW w:w="1642" w:type="pct"/>
          </w:tcPr>
          <w:p w14:paraId="651AC8DF" w14:textId="77777777" w:rsidR="00614E60" w:rsidRPr="00614E60" w:rsidRDefault="00614E60">
            <w:pPr>
              <w:pStyle w:val="TableBody"/>
              <w:rPr>
                <w:sz w:val="24"/>
                <w:szCs w:val="24"/>
              </w:rPr>
            </w:pPr>
            <w:ins w:id="44" w:author="ERCOT" w:date="2025-02-24T09:09:00Z">
              <w:r w:rsidRPr="00614E60">
                <w:rPr>
                  <w:sz w:val="24"/>
                  <w:szCs w:val="24"/>
                </w:rPr>
                <w:t>Seven days</w:t>
              </w:r>
            </w:ins>
          </w:p>
        </w:tc>
        <w:tc>
          <w:tcPr>
            <w:tcW w:w="1642" w:type="pct"/>
          </w:tcPr>
          <w:p w14:paraId="4F98F923" w14:textId="77777777" w:rsidR="00614E60" w:rsidRPr="00614E60" w:rsidRDefault="00614E60">
            <w:pPr>
              <w:pStyle w:val="TableBody"/>
              <w:rPr>
                <w:sz w:val="24"/>
                <w:szCs w:val="24"/>
              </w:rPr>
            </w:pPr>
            <w:r w:rsidRPr="00614E60">
              <w:rPr>
                <w:sz w:val="24"/>
                <w:szCs w:val="24"/>
              </w:rPr>
              <w:t>1800 hours, two days before the start of the proposed Outage</w:t>
            </w:r>
          </w:p>
        </w:tc>
      </w:tr>
      <w:tr w:rsidR="00614E60" w:rsidRPr="00614E60" w14:paraId="138E2F7C" w14:textId="77777777">
        <w:tc>
          <w:tcPr>
            <w:tcW w:w="1716" w:type="pct"/>
          </w:tcPr>
          <w:p w14:paraId="59854C1B" w14:textId="77777777" w:rsidR="00614E60" w:rsidRPr="00614E60" w:rsidRDefault="00614E60">
            <w:pPr>
              <w:pStyle w:val="TableBody"/>
              <w:rPr>
                <w:sz w:val="24"/>
                <w:szCs w:val="24"/>
              </w:rPr>
            </w:pPr>
            <w:r w:rsidRPr="00614E60">
              <w:rPr>
                <w:sz w:val="24"/>
                <w:szCs w:val="24"/>
              </w:rPr>
              <w:t>Between four and eight days</w:t>
            </w:r>
          </w:p>
        </w:tc>
        <w:tc>
          <w:tcPr>
            <w:tcW w:w="1642" w:type="pct"/>
          </w:tcPr>
          <w:p w14:paraId="69C58D1C" w14:textId="77777777" w:rsidR="00614E60" w:rsidRPr="00614E60" w:rsidRDefault="00614E60">
            <w:pPr>
              <w:pStyle w:val="TableBody"/>
              <w:rPr>
                <w:sz w:val="24"/>
                <w:szCs w:val="24"/>
              </w:rPr>
            </w:pPr>
            <w:ins w:id="45" w:author="ERCOT" w:date="2025-02-24T09:09:00Z">
              <w:r w:rsidRPr="00614E60">
                <w:rPr>
                  <w:sz w:val="24"/>
                  <w:szCs w:val="24"/>
                </w:rPr>
                <w:t>Seven days</w:t>
              </w:r>
            </w:ins>
          </w:p>
        </w:tc>
        <w:tc>
          <w:tcPr>
            <w:tcW w:w="1642" w:type="pct"/>
          </w:tcPr>
          <w:p w14:paraId="5AC35B30" w14:textId="77777777" w:rsidR="00614E60" w:rsidRPr="00614E60" w:rsidRDefault="00614E60">
            <w:pPr>
              <w:pStyle w:val="TableBody"/>
              <w:rPr>
                <w:sz w:val="24"/>
                <w:szCs w:val="24"/>
              </w:rPr>
            </w:pPr>
            <w:r w:rsidRPr="00614E60">
              <w:rPr>
                <w:sz w:val="24"/>
                <w:szCs w:val="24"/>
              </w:rPr>
              <w:t>1800 hours, three days before the start of the proposed Outage</w:t>
            </w:r>
          </w:p>
        </w:tc>
      </w:tr>
      <w:tr w:rsidR="00614E60" w:rsidRPr="00614E60" w14:paraId="2C18692A" w14:textId="77777777">
        <w:tc>
          <w:tcPr>
            <w:tcW w:w="1716" w:type="pct"/>
          </w:tcPr>
          <w:p w14:paraId="50C062DD" w14:textId="77777777" w:rsidR="00614E60" w:rsidRPr="00614E60" w:rsidRDefault="00614E60">
            <w:pPr>
              <w:pStyle w:val="TableBody"/>
              <w:rPr>
                <w:sz w:val="24"/>
                <w:szCs w:val="24"/>
              </w:rPr>
            </w:pPr>
            <w:r w:rsidRPr="00614E60">
              <w:rPr>
                <w:sz w:val="24"/>
                <w:szCs w:val="24"/>
              </w:rPr>
              <w:t>Between nine days and 45 days</w:t>
            </w:r>
          </w:p>
        </w:tc>
        <w:tc>
          <w:tcPr>
            <w:tcW w:w="1642" w:type="pct"/>
          </w:tcPr>
          <w:p w14:paraId="7F9DA8AD" w14:textId="77777777" w:rsidR="00614E60" w:rsidRPr="00614E60" w:rsidRDefault="00614E60">
            <w:pPr>
              <w:pStyle w:val="TableBody"/>
              <w:rPr>
                <w:sz w:val="24"/>
                <w:szCs w:val="24"/>
              </w:rPr>
            </w:pPr>
            <w:ins w:id="46" w:author="ERCOT" w:date="2025-02-24T09:09:00Z">
              <w:r w:rsidRPr="00614E60">
                <w:rPr>
                  <w:sz w:val="24"/>
                  <w:szCs w:val="24"/>
                </w:rPr>
                <w:t>90 days</w:t>
              </w:r>
            </w:ins>
          </w:p>
        </w:tc>
        <w:tc>
          <w:tcPr>
            <w:tcW w:w="1642" w:type="pct"/>
          </w:tcPr>
          <w:p w14:paraId="5E5CE05E" w14:textId="77777777" w:rsidR="00614E60" w:rsidRPr="00614E60" w:rsidRDefault="00614E60">
            <w:pPr>
              <w:pStyle w:val="TableBody"/>
              <w:rPr>
                <w:sz w:val="24"/>
                <w:szCs w:val="24"/>
              </w:rPr>
            </w:pPr>
            <w:r w:rsidRPr="00614E60">
              <w:rPr>
                <w:sz w:val="24"/>
                <w:szCs w:val="24"/>
              </w:rPr>
              <w:t>Four days before the start of the proposed Outage</w:t>
            </w:r>
          </w:p>
        </w:tc>
      </w:tr>
      <w:tr w:rsidR="00614E60" w:rsidRPr="00614E60" w14:paraId="5197133B" w14:textId="77777777">
        <w:tc>
          <w:tcPr>
            <w:tcW w:w="1716" w:type="pct"/>
          </w:tcPr>
          <w:p w14:paraId="3F874321" w14:textId="77777777" w:rsidR="00614E60" w:rsidRPr="00614E60" w:rsidRDefault="00614E60">
            <w:pPr>
              <w:pStyle w:val="TableBody"/>
              <w:rPr>
                <w:sz w:val="24"/>
                <w:szCs w:val="24"/>
              </w:rPr>
            </w:pPr>
            <w:r w:rsidRPr="00614E60">
              <w:rPr>
                <w:sz w:val="24"/>
                <w:szCs w:val="24"/>
              </w:rPr>
              <w:t>Between 46 and 90 days</w:t>
            </w:r>
          </w:p>
        </w:tc>
        <w:tc>
          <w:tcPr>
            <w:tcW w:w="1642" w:type="pct"/>
          </w:tcPr>
          <w:p w14:paraId="43271EC8" w14:textId="77777777" w:rsidR="00614E60" w:rsidRPr="00614E60" w:rsidRDefault="00614E60">
            <w:pPr>
              <w:pStyle w:val="TableBody"/>
              <w:rPr>
                <w:sz w:val="24"/>
                <w:szCs w:val="24"/>
              </w:rPr>
            </w:pPr>
            <w:ins w:id="47" w:author="ERCOT" w:date="2025-02-24T09:09:00Z">
              <w:r w:rsidRPr="00614E60">
                <w:rPr>
                  <w:sz w:val="24"/>
                  <w:szCs w:val="24"/>
                </w:rPr>
                <w:t>180 days</w:t>
              </w:r>
            </w:ins>
          </w:p>
        </w:tc>
        <w:tc>
          <w:tcPr>
            <w:tcW w:w="1642" w:type="pct"/>
          </w:tcPr>
          <w:p w14:paraId="4ED4B7AC" w14:textId="77777777" w:rsidR="00614E60" w:rsidRPr="00614E60" w:rsidRDefault="00614E60">
            <w:pPr>
              <w:pStyle w:val="TableBody"/>
              <w:rPr>
                <w:sz w:val="24"/>
                <w:szCs w:val="24"/>
              </w:rPr>
            </w:pPr>
            <w:r w:rsidRPr="00614E60">
              <w:rPr>
                <w:sz w:val="24"/>
                <w:szCs w:val="24"/>
              </w:rPr>
              <w:t xml:space="preserve">30 days before the start of the proposed Outage </w:t>
            </w:r>
          </w:p>
        </w:tc>
      </w:tr>
      <w:tr w:rsidR="00614E60" w:rsidRPr="00614E60" w14:paraId="18B5269C" w14:textId="77777777">
        <w:tc>
          <w:tcPr>
            <w:tcW w:w="1716" w:type="pct"/>
          </w:tcPr>
          <w:p w14:paraId="2BC99ECB" w14:textId="77777777" w:rsidR="00614E60" w:rsidRPr="00614E60" w:rsidRDefault="00614E60">
            <w:pPr>
              <w:pStyle w:val="TableBody"/>
              <w:rPr>
                <w:sz w:val="24"/>
                <w:szCs w:val="24"/>
              </w:rPr>
            </w:pPr>
            <w:r w:rsidRPr="00614E60">
              <w:rPr>
                <w:sz w:val="24"/>
                <w:szCs w:val="24"/>
              </w:rPr>
              <w:t>Greater than 90 days</w:t>
            </w:r>
          </w:p>
        </w:tc>
        <w:tc>
          <w:tcPr>
            <w:tcW w:w="1642" w:type="pct"/>
          </w:tcPr>
          <w:p w14:paraId="70DD9BD9" w14:textId="77777777" w:rsidR="00614E60" w:rsidRPr="00614E60" w:rsidRDefault="00614E60">
            <w:pPr>
              <w:pStyle w:val="TableBody"/>
              <w:rPr>
                <w:sz w:val="24"/>
                <w:szCs w:val="24"/>
              </w:rPr>
            </w:pPr>
            <w:ins w:id="48" w:author="ERCOT" w:date="2025-02-24T09:09:00Z">
              <w:r w:rsidRPr="00614E60">
                <w:rPr>
                  <w:sz w:val="24"/>
                  <w:szCs w:val="24"/>
                </w:rPr>
                <w:t>Greater than 180 days</w:t>
              </w:r>
            </w:ins>
          </w:p>
        </w:tc>
        <w:tc>
          <w:tcPr>
            <w:tcW w:w="1642" w:type="pct"/>
          </w:tcPr>
          <w:p w14:paraId="00B0C654" w14:textId="77777777" w:rsidR="00614E60" w:rsidRPr="00614E60" w:rsidRDefault="00614E60">
            <w:pPr>
              <w:pStyle w:val="TableBody"/>
              <w:rPr>
                <w:sz w:val="24"/>
                <w:szCs w:val="24"/>
              </w:rPr>
            </w:pPr>
            <w:r w:rsidRPr="00614E60">
              <w:rPr>
                <w:sz w:val="24"/>
                <w:szCs w:val="24"/>
              </w:rPr>
              <w:t>75 days before the start of the proposed Outage</w:t>
            </w:r>
          </w:p>
        </w:tc>
      </w:tr>
    </w:tbl>
    <w:p w14:paraId="7896FAF2" w14:textId="77777777" w:rsidR="00614E60" w:rsidRPr="00614E60" w:rsidRDefault="00614E60"/>
    <w:p w14:paraId="53261E2C" w14:textId="77777777" w:rsidR="00614E60" w:rsidRPr="00614E60" w:rsidRDefault="00614E60">
      <w:pPr>
        <w:pStyle w:val="BodyTextNumbered"/>
        <w:rPr>
          <w:sz w:val="24"/>
          <w:szCs w:val="24"/>
        </w:rPr>
      </w:pPr>
      <w:r w:rsidRPr="00614E60">
        <w:rPr>
          <w:sz w:val="24"/>
          <w:szCs w:val="24"/>
        </w:rPr>
        <w:t>(2)</w:t>
      </w:r>
      <w:r w:rsidRPr="00614E60">
        <w:rPr>
          <w:sz w:val="24"/>
          <w:szCs w:val="24"/>
        </w:rP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86050C7" w14:textId="77777777" w:rsidR="00614E60" w:rsidRPr="00614E60" w:rsidRDefault="00614E60">
      <w:pPr>
        <w:pStyle w:val="BodyTextNumbered"/>
        <w:rPr>
          <w:sz w:val="24"/>
          <w:szCs w:val="24"/>
        </w:rPr>
      </w:pPr>
      <w:r w:rsidRPr="00614E60">
        <w:rPr>
          <w:sz w:val="24"/>
          <w:szCs w:val="24"/>
        </w:rPr>
        <w:t>(3)</w:t>
      </w:r>
      <w:r w:rsidRPr="00614E60">
        <w:rPr>
          <w:sz w:val="24"/>
          <w:szCs w:val="24"/>
        </w:rPr>
        <w:tab/>
        <w:t>If circumstances prevent adherence to these timetables, ERCOT shall discuss the request status and reason for the delay of the approval with the requesting TSP and make reasonable attempts to mitigate the effect of the delay on the TSP.</w:t>
      </w:r>
      <w:ins w:id="49" w:author="ERCOT" w:date="2025-05-22T16:31:00Z" w16du:dateUtc="2025-05-22T21:31:00Z">
        <w:r w:rsidRPr="00614E60">
          <w:rPr>
            <w:sz w:val="24"/>
            <w:szCs w:val="24"/>
          </w:rPr>
          <w:t xml:space="preserve">  Furthermore, in its sole discretion, </w:t>
        </w:r>
        <w:bookmarkStart w:id="50" w:name="_Hlk198823878"/>
        <w:r w:rsidRPr="00614E60">
          <w:rPr>
            <w:sz w:val="24"/>
            <w:szCs w:val="24"/>
          </w:rPr>
          <w:t>ERCOT may approve</w:t>
        </w:r>
      </w:ins>
      <w:ins w:id="51" w:author="ERCOT" w:date="2025-05-27T07:32:00Z" w16du:dateUtc="2025-05-27T12:32:00Z">
        <w:r w:rsidRPr="00614E60">
          <w:rPr>
            <w:sz w:val="24"/>
            <w:szCs w:val="24"/>
          </w:rPr>
          <w:t xml:space="preserve"> </w:t>
        </w:r>
      </w:ins>
      <w:ins w:id="52" w:author="ERCOT" w:date="2025-05-23T12:10:00Z" w16du:dateUtc="2025-05-23T17:10:00Z">
        <w:r w:rsidRPr="00614E60">
          <w:rPr>
            <w:sz w:val="24"/>
            <w:szCs w:val="24"/>
          </w:rPr>
          <w:t xml:space="preserve">proposed </w:t>
        </w:r>
      </w:ins>
      <w:ins w:id="53" w:author="ERCOT" w:date="2025-05-22T16:31:00Z" w16du:dateUtc="2025-05-22T21:31:00Z">
        <w:r w:rsidRPr="00614E60">
          <w:rPr>
            <w:sz w:val="24"/>
            <w:szCs w:val="24"/>
          </w:rPr>
          <w:t>Outage durations that exceed the maximum durations prescribed in the table above.</w:t>
        </w:r>
      </w:ins>
      <w:bookmarkEnd w:id="50"/>
    </w:p>
    <w:p w14:paraId="2207D77C" w14:textId="77777777" w:rsidR="00614E60" w:rsidRPr="00614E60" w:rsidRDefault="00614E60">
      <w:pPr>
        <w:pStyle w:val="BodyTextNumbered"/>
        <w:rPr>
          <w:sz w:val="24"/>
          <w:szCs w:val="24"/>
        </w:rPr>
      </w:pPr>
      <w:r w:rsidRPr="00614E60">
        <w:rPr>
          <w:sz w:val="24"/>
          <w:szCs w:val="24"/>
        </w:rPr>
        <w:t>(4)</w:t>
      </w:r>
      <w:r w:rsidRPr="00614E60">
        <w:rPr>
          <w:sz w:val="24"/>
          <w:szCs w:val="24"/>
        </w:rP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4B8CE49D"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21E266D2" w14:textId="77777777" w:rsidR="00614E60" w:rsidRPr="00614E60" w:rsidRDefault="00614E60">
            <w:pPr>
              <w:spacing w:before="120" w:after="240"/>
              <w:rPr>
                <w:b/>
                <w:i/>
              </w:rPr>
            </w:pPr>
            <w:r w:rsidRPr="00614E60">
              <w:rPr>
                <w:b/>
                <w:i/>
              </w:rPr>
              <w:t>[NPRR857:  Replace Section 3.1.5.3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58F57AA" w14:textId="77777777" w:rsidR="00614E60" w:rsidRPr="00614E60" w:rsidRDefault="00614E60">
            <w:pPr>
              <w:keepNext/>
              <w:widowControl w:val="0"/>
              <w:tabs>
                <w:tab w:val="left" w:pos="1260"/>
              </w:tabs>
              <w:spacing w:after="240"/>
              <w:ind w:left="1260" w:hanging="1260"/>
              <w:outlineLvl w:val="3"/>
              <w:rPr>
                <w:b/>
                <w:snapToGrid w:val="0"/>
              </w:rPr>
            </w:pPr>
            <w:bookmarkStart w:id="54" w:name="_Toc491967103"/>
            <w:bookmarkStart w:id="55" w:name="_Toc162095"/>
            <w:bookmarkStart w:id="56" w:name="_Toc2078036"/>
            <w:bookmarkStart w:id="57" w:name="_Toc5182726"/>
            <w:bookmarkStart w:id="58" w:name="_Toc10015381"/>
            <w:bookmarkStart w:id="59" w:name="_Toc10017672"/>
            <w:bookmarkStart w:id="60" w:name="_Toc17706262"/>
            <w:bookmarkStart w:id="61" w:name="_Toc28421462"/>
            <w:bookmarkStart w:id="62" w:name="_Toc33773502"/>
            <w:bookmarkStart w:id="63" w:name="_Toc38964894"/>
            <w:bookmarkStart w:id="64" w:name="_Toc44313174"/>
            <w:bookmarkStart w:id="65" w:name="_Toc46954703"/>
            <w:bookmarkStart w:id="66" w:name="_Toc49589339"/>
            <w:bookmarkStart w:id="67" w:name="_Toc56671684"/>
            <w:bookmarkStart w:id="68" w:name="_Toc60037225"/>
            <w:bookmarkStart w:id="69" w:name="_Toc65141312"/>
            <w:bookmarkStart w:id="70" w:name="_Toc68163645"/>
            <w:bookmarkStart w:id="71" w:name="_Toc75942369"/>
            <w:bookmarkStart w:id="72" w:name="_Toc91055021"/>
            <w:bookmarkStart w:id="73" w:name="_Toc94099715"/>
            <w:bookmarkStart w:id="74" w:name="_Toc94100169"/>
            <w:bookmarkStart w:id="75" w:name="_Toc109631683"/>
            <w:bookmarkStart w:id="76" w:name="_Toc110057559"/>
            <w:bookmarkStart w:id="77" w:name="_Toc111272565"/>
            <w:bookmarkStart w:id="78" w:name="_Toc112226017"/>
            <w:bookmarkStart w:id="79" w:name="_Toc121253169"/>
            <w:bookmarkStart w:id="80" w:name="_Toc125014568"/>
            <w:bookmarkStart w:id="81" w:name="_Toc135988889"/>
            <w:bookmarkStart w:id="82" w:name="_Toc160026529"/>
            <w:bookmarkStart w:id="83" w:name="_Toc176255159"/>
            <w:bookmarkStart w:id="84" w:name="_Toc178232031"/>
            <w:bookmarkStart w:id="85" w:name="_Toc189040084"/>
            <w:r w:rsidRPr="00614E60">
              <w:rPr>
                <w:b/>
                <w:snapToGrid w:val="0"/>
              </w:rPr>
              <w:lastRenderedPageBreak/>
              <w:t>3.1.5.3</w:t>
            </w:r>
            <w:r w:rsidRPr="00614E60">
              <w:rPr>
                <w:b/>
                <w:snapToGrid w:val="0"/>
              </w:rPr>
              <w:tab/>
              <w:t>Timelines for Response by ERCOT for TSP and DCTO Requests</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6722D246" w14:textId="77777777" w:rsidR="00614E60" w:rsidRPr="00614E60" w:rsidRDefault="00614E60">
            <w:pPr>
              <w:spacing w:after="240"/>
              <w:ind w:left="720" w:hanging="720"/>
              <w:rPr>
                <w:iCs/>
              </w:rPr>
            </w:pPr>
            <w:r w:rsidRPr="00614E60">
              <w:rPr>
                <w:iCs/>
              </w:rPr>
              <w:t>(1)</w:t>
            </w:r>
            <w:r w:rsidRPr="00614E60">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614E60" w:rsidRPr="00614E60" w14:paraId="0FFAA722" w14:textId="77777777">
              <w:tc>
                <w:tcPr>
                  <w:tcW w:w="1715" w:type="pct"/>
                </w:tcPr>
                <w:p w14:paraId="3DE9A624" w14:textId="77777777" w:rsidR="00614E60" w:rsidRPr="00614E60" w:rsidRDefault="00614E60">
                  <w:pPr>
                    <w:spacing w:after="120"/>
                    <w:rPr>
                      <w:b/>
                      <w:iCs/>
                    </w:rPr>
                  </w:pPr>
                  <w:r w:rsidRPr="00614E60">
                    <w:rPr>
                      <w:b/>
                      <w:iCs/>
                    </w:rPr>
                    <w:t xml:space="preserve">Amount of time between the request for approval of </w:t>
                  </w:r>
                  <w:ins w:id="86" w:author="ERCOT" w:date="2025-02-24T09:12:00Z">
                    <w:r w:rsidRPr="00614E60">
                      <w:rPr>
                        <w:b/>
                        <w:iCs/>
                      </w:rPr>
                      <w:t>a</w:t>
                    </w:r>
                  </w:ins>
                  <w:del w:id="87" w:author="ERCOT" w:date="2025-02-24T09:12:00Z">
                    <w:r w:rsidRPr="00614E60" w:rsidDel="00B52068">
                      <w:rPr>
                        <w:b/>
                        <w:iCs/>
                      </w:rPr>
                      <w:delText>the</w:delText>
                    </w:r>
                  </w:del>
                  <w:r w:rsidRPr="00614E60">
                    <w:rPr>
                      <w:b/>
                      <w:iCs/>
                    </w:rPr>
                    <w:t xml:space="preserve"> proposed Outage and the scheduled start date of the proposed Outage:</w:t>
                  </w:r>
                </w:p>
              </w:tc>
              <w:tc>
                <w:tcPr>
                  <w:tcW w:w="1643" w:type="pct"/>
                </w:tcPr>
                <w:p w14:paraId="47977D55" w14:textId="77777777" w:rsidR="00614E60" w:rsidRPr="00614E60" w:rsidRDefault="00614E60">
                  <w:pPr>
                    <w:spacing w:after="120"/>
                    <w:rPr>
                      <w:b/>
                      <w:iCs/>
                    </w:rPr>
                  </w:pPr>
                  <w:ins w:id="88" w:author="ERCOT" w:date="2025-02-24T09:12:00Z">
                    <w:r w:rsidRPr="00614E60">
                      <w:rPr>
                        <w:b/>
                        <w:iCs/>
                      </w:rPr>
                      <w:t>Maximum duration of a proposed Outage that may be approved with this lead time</w:t>
                    </w:r>
                  </w:ins>
                </w:p>
              </w:tc>
              <w:tc>
                <w:tcPr>
                  <w:tcW w:w="1642" w:type="pct"/>
                </w:tcPr>
                <w:p w14:paraId="19AFFFF2" w14:textId="77777777" w:rsidR="00614E60" w:rsidRPr="00614E60" w:rsidRDefault="00614E60">
                  <w:pPr>
                    <w:spacing w:after="120"/>
                    <w:rPr>
                      <w:b/>
                      <w:iCs/>
                    </w:rPr>
                  </w:pPr>
                  <w:r w:rsidRPr="00614E60">
                    <w:rPr>
                      <w:b/>
                      <w:iCs/>
                    </w:rPr>
                    <w:t>ERCOT shall approve or reject no later than:</w:t>
                  </w:r>
                </w:p>
              </w:tc>
            </w:tr>
            <w:tr w:rsidR="00614E60" w:rsidRPr="00614E60" w14:paraId="45599B11" w14:textId="77777777">
              <w:tc>
                <w:tcPr>
                  <w:tcW w:w="1715" w:type="pct"/>
                </w:tcPr>
                <w:p w14:paraId="1DEA6A04" w14:textId="77777777" w:rsidR="00614E60" w:rsidRPr="00614E60" w:rsidRDefault="00614E60">
                  <w:pPr>
                    <w:spacing w:after="60"/>
                    <w:rPr>
                      <w:iCs/>
                    </w:rPr>
                  </w:pPr>
                  <w:r w:rsidRPr="00614E60">
                    <w:rPr>
                      <w:iCs/>
                    </w:rPr>
                    <w:t>Three days</w:t>
                  </w:r>
                </w:p>
              </w:tc>
              <w:tc>
                <w:tcPr>
                  <w:tcW w:w="1643" w:type="pct"/>
                </w:tcPr>
                <w:p w14:paraId="44F1EACD" w14:textId="77777777" w:rsidR="00614E60" w:rsidRPr="00614E60" w:rsidRDefault="00614E60">
                  <w:pPr>
                    <w:spacing w:after="60"/>
                    <w:rPr>
                      <w:iCs/>
                    </w:rPr>
                  </w:pPr>
                  <w:ins w:id="89" w:author="ERCOT" w:date="2025-02-24T09:12:00Z">
                    <w:r w:rsidRPr="00614E60">
                      <w:rPr>
                        <w:iCs/>
                      </w:rPr>
                      <w:t>Seven days</w:t>
                    </w:r>
                  </w:ins>
                </w:p>
              </w:tc>
              <w:tc>
                <w:tcPr>
                  <w:tcW w:w="1642" w:type="pct"/>
                </w:tcPr>
                <w:p w14:paraId="0FC9A207" w14:textId="77777777" w:rsidR="00614E60" w:rsidRPr="00614E60" w:rsidRDefault="00614E60">
                  <w:pPr>
                    <w:spacing w:after="60"/>
                    <w:rPr>
                      <w:iCs/>
                    </w:rPr>
                  </w:pPr>
                  <w:r w:rsidRPr="00614E60">
                    <w:rPr>
                      <w:iCs/>
                    </w:rPr>
                    <w:t>1800 hours, two days before the start of the proposed Outage</w:t>
                  </w:r>
                </w:p>
              </w:tc>
            </w:tr>
            <w:tr w:rsidR="00614E60" w:rsidRPr="00614E60" w14:paraId="635ED718" w14:textId="77777777">
              <w:tc>
                <w:tcPr>
                  <w:tcW w:w="1715" w:type="pct"/>
                </w:tcPr>
                <w:p w14:paraId="199EC1AE" w14:textId="77777777" w:rsidR="00614E60" w:rsidRPr="00614E60" w:rsidRDefault="00614E60">
                  <w:pPr>
                    <w:spacing w:after="60"/>
                    <w:rPr>
                      <w:iCs/>
                    </w:rPr>
                  </w:pPr>
                  <w:r w:rsidRPr="00614E60">
                    <w:rPr>
                      <w:iCs/>
                    </w:rPr>
                    <w:t>Between four and eight days</w:t>
                  </w:r>
                </w:p>
              </w:tc>
              <w:tc>
                <w:tcPr>
                  <w:tcW w:w="1643" w:type="pct"/>
                </w:tcPr>
                <w:p w14:paraId="7A78F644" w14:textId="77777777" w:rsidR="00614E60" w:rsidRPr="00614E60" w:rsidRDefault="00614E60">
                  <w:pPr>
                    <w:spacing w:after="60"/>
                    <w:rPr>
                      <w:iCs/>
                    </w:rPr>
                  </w:pPr>
                  <w:ins w:id="90" w:author="ERCOT" w:date="2025-02-24T09:12:00Z">
                    <w:r w:rsidRPr="00614E60">
                      <w:rPr>
                        <w:iCs/>
                      </w:rPr>
                      <w:t>Seven days</w:t>
                    </w:r>
                  </w:ins>
                </w:p>
              </w:tc>
              <w:tc>
                <w:tcPr>
                  <w:tcW w:w="1642" w:type="pct"/>
                </w:tcPr>
                <w:p w14:paraId="0D8C888A" w14:textId="77777777" w:rsidR="00614E60" w:rsidRPr="00614E60" w:rsidRDefault="00614E60">
                  <w:pPr>
                    <w:spacing w:after="60"/>
                    <w:rPr>
                      <w:iCs/>
                    </w:rPr>
                  </w:pPr>
                  <w:r w:rsidRPr="00614E60">
                    <w:rPr>
                      <w:iCs/>
                    </w:rPr>
                    <w:t>1800 hours, three days before the start of the proposed Outage</w:t>
                  </w:r>
                </w:p>
              </w:tc>
            </w:tr>
            <w:tr w:rsidR="00614E60" w:rsidRPr="00614E60" w14:paraId="2E6C197A" w14:textId="77777777">
              <w:tc>
                <w:tcPr>
                  <w:tcW w:w="1715" w:type="pct"/>
                </w:tcPr>
                <w:p w14:paraId="486EA011" w14:textId="77777777" w:rsidR="00614E60" w:rsidRPr="00614E60" w:rsidRDefault="00614E60">
                  <w:pPr>
                    <w:spacing w:after="60"/>
                    <w:rPr>
                      <w:iCs/>
                    </w:rPr>
                  </w:pPr>
                  <w:r w:rsidRPr="00614E60">
                    <w:rPr>
                      <w:iCs/>
                    </w:rPr>
                    <w:t>Between nine days and 45 days</w:t>
                  </w:r>
                </w:p>
              </w:tc>
              <w:tc>
                <w:tcPr>
                  <w:tcW w:w="1643" w:type="pct"/>
                </w:tcPr>
                <w:p w14:paraId="56FF78AD" w14:textId="77777777" w:rsidR="00614E60" w:rsidRPr="00614E60" w:rsidRDefault="00614E60">
                  <w:pPr>
                    <w:spacing w:after="60"/>
                    <w:rPr>
                      <w:iCs/>
                    </w:rPr>
                  </w:pPr>
                  <w:ins w:id="91" w:author="ERCOT" w:date="2025-02-24T09:12:00Z">
                    <w:r w:rsidRPr="00614E60">
                      <w:rPr>
                        <w:iCs/>
                      </w:rPr>
                      <w:t>90 days</w:t>
                    </w:r>
                  </w:ins>
                </w:p>
              </w:tc>
              <w:tc>
                <w:tcPr>
                  <w:tcW w:w="1642" w:type="pct"/>
                </w:tcPr>
                <w:p w14:paraId="21C57026" w14:textId="77777777" w:rsidR="00614E60" w:rsidRPr="00614E60" w:rsidRDefault="00614E60">
                  <w:pPr>
                    <w:spacing w:after="60"/>
                    <w:rPr>
                      <w:iCs/>
                    </w:rPr>
                  </w:pPr>
                  <w:r w:rsidRPr="00614E60">
                    <w:rPr>
                      <w:iCs/>
                    </w:rPr>
                    <w:t>Four days before the start of the proposed Outage</w:t>
                  </w:r>
                </w:p>
              </w:tc>
            </w:tr>
            <w:tr w:rsidR="00614E60" w:rsidRPr="00614E60" w14:paraId="0350C326" w14:textId="77777777">
              <w:tc>
                <w:tcPr>
                  <w:tcW w:w="1715" w:type="pct"/>
                </w:tcPr>
                <w:p w14:paraId="041A3597" w14:textId="77777777" w:rsidR="00614E60" w:rsidRPr="00614E60" w:rsidRDefault="00614E60">
                  <w:pPr>
                    <w:spacing w:after="60"/>
                    <w:rPr>
                      <w:iCs/>
                    </w:rPr>
                  </w:pPr>
                  <w:r w:rsidRPr="00614E60">
                    <w:rPr>
                      <w:iCs/>
                    </w:rPr>
                    <w:t>Between 46 and 90 days</w:t>
                  </w:r>
                </w:p>
              </w:tc>
              <w:tc>
                <w:tcPr>
                  <w:tcW w:w="1643" w:type="pct"/>
                </w:tcPr>
                <w:p w14:paraId="7C869447" w14:textId="77777777" w:rsidR="00614E60" w:rsidRPr="00614E60" w:rsidRDefault="00614E60">
                  <w:pPr>
                    <w:spacing w:after="60"/>
                    <w:rPr>
                      <w:iCs/>
                    </w:rPr>
                  </w:pPr>
                  <w:ins w:id="92" w:author="ERCOT" w:date="2025-02-24T09:12:00Z">
                    <w:r w:rsidRPr="00614E60">
                      <w:rPr>
                        <w:iCs/>
                      </w:rPr>
                      <w:t>180 days</w:t>
                    </w:r>
                  </w:ins>
                </w:p>
              </w:tc>
              <w:tc>
                <w:tcPr>
                  <w:tcW w:w="1642" w:type="pct"/>
                </w:tcPr>
                <w:p w14:paraId="51F3715C" w14:textId="77777777" w:rsidR="00614E60" w:rsidRPr="00614E60" w:rsidRDefault="00614E60">
                  <w:pPr>
                    <w:spacing w:after="60"/>
                    <w:rPr>
                      <w:iCs/>
                    </w:rPr>
                  </w:pPr>
                  <w:r w:rsidRPr="00614E60">
                    <w:rPr>
                      <w:iCs/>
                    </w:rPr>
                    <w:t xml:space="preserve">30 days before the start of the proposed Outage </w:t>
                  </w:r>
                </w:p>
              </w:tc>
            </w:tr>
            <w:tr w:rsidR="00614E60" w:rsidRPr="00614E60" w14:paraId="47C5A3AE" w14:textId="77777777">
              <w:tc>
                <w:tcPr>
                  <w:tcW w:w="1715" w:type="pct"/>
                </w:tcPr>
                <w:p w14:paraId="4C5B2B6C" w14:textId="77777777" w:rsidR="00614E60" w:rsidRPr="00614E60" w:rsidRDefault="00614E60">
                  <w:pPr>
                    <w:spacing w:after="60"/>
                    <w:rPr>
                      <w:iCs/>
                    </w:rPr>
                  </w:pPr>
                  <w:r w:rsidRPr="00614E60">
                    <w:rPr>
                      <w:iCs/>
                    </w:rPr>
                    <w:t>Greater than 90 days</w:t>
                  </w:r>
                </w:p>
              </w:tc>
              <w:tc>
                <w:tcPr>
                  <w:tcW w:w="1643" w:type="pct"/>
                </w:tcPr>
                <w:p w14:paraId="609DA4ED" w14:textId="77777777" w:rsidR="00614E60" w:rsidRPr="00614E60" w:rsidRDefault="00614E60">
                  <w:pPr>
                    <w:spacing w:after="60"/>
                    <w:rPr>
                      <w:iCs/>
                    </w:rPr>
                  </w:pPr>
                  <w:ins w:id="93" w:author="ERCOT" w:date="2025-02-24T09:12:00Z">
                    <w:r w:rsidRPr="00614E60">
                      <w:rPr>
                        <w:iCs/>
                      </w:rPr>
                      <w:t>Greater than 180 days</w:t>
                    </w:r>
                  </w:ins>
                </w:p>
              </w:tc>
              <w:tc>
                <w:tcPr>
                  <w:tcW w:w="1642" w:type="pct"/>
                </w:tcPr>
                <w:p w14:paraId="1ACD0F03" w14:textId="77777777" w:rsidR="00614E60" w:rsidRPr="00614E60" w:rsidRDefault="00614E60">
                  <w:pPr>
                    <w:spacing w:after="60"/>
                    <w:rPr>
                      <w:iCs/>
                    </w:rPr>
                  </w:pPr>
                  <w:r w:rsidRPr="00614E60">
                    <w:rPr>
                      <w:iCs/>
                    </w:rPr>
                    <w:t>75 days before the start of the proposed Outage</w:t>
                  </w:r>
                </w:p>
              </w:tc>
            </w:tr>
          </w:tbl>
          <w:p w14:paraId="04252FE5" w14:textId="77777777" w:rsidR="00614E60" w:rsidRPr="00614E60" w:rsidRDefault="00614E60"/>
          <w:p w14:paraId="21AB03F7" w14:textId="77777777" w:rsidR="00614E60" w:rsidRPr="00614E60" w:rsidRDefault="00614E60">
            <w:pPr>
              <w:spacing w:after="240"/>
              <w:ind w:left="720" w:hanging="720"/>
              <w:rPr>
                <w:iCs/>
              </w:rPr>
            </w:pPr>
            <w:r w:rsidRPr="00614E60">
              <w:rPr>
                <w:iCs/>
              </w:rPr>
              <w:t>(2)</w:t>
            </w:r>
            <w:r w:rsidRPr="00614E60">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38C3CECE" w14:textId="77777777" w:rsidR="00614E60" w:rsidRPr="00614E60" w:rsidRDefault="00614E60">
            <w:pPr>
              <w:spacing w:after="240"/>
              <w:ind w:left="720" w:hanging="720"/>
              <w:rPr>
                <w:iCs/>
              </w:rPr>
            </w:pPr>
            <w:r w:rsidRPr="00614E60">
              <w:rPr>
                <w:iCs/>
              </w:rPr>
              <w:t>(3)</w:t>
            </w:r>
            <w:r w:rsidRPr="00614E60">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4" w:author="ERCOT" w:date="2025-02-24T09:12:00Z">
              <w:r w:rsidRPr="00614E60">
                <w:rPr>
                  <w:iCs/>
                </w:rPr>
                <w:t xml:space="preserve">  </w:t>
              </w:r>
            </w:ins>
            <w:ins w:id="95" w:author="ERCOT" w:date="2025-05-22T16:38:00Z" w16du:dateUtc="2025-05-22T21:38:00Z">
              <w:r w:rsidRPr="00614E60">
                <w:t>Furthermore, in its sole discretion, ERCOT may approve</w:t>
              </w:r>
            </w:ins>
            <w:ins w:id="96" w:author="ERCOT" w:date="2025-05-27T07:33:00Z" w16du:dateUtc="2025-05-27T12:33:00Z">
              <w:r w:rsidRPr="00614E60">
                <w:t xml:space="preserve"> proposed</w:t>
              </w:r>
            </w:ins>
            <w:ins w:id="97" w:author="ERCOT" w:date="2025-05-22T16:38:00Z" w16du:dateUtc="2025-05-22T21:38:00Z">
              <w:r w:rsidRPr="00614E60">
                <w:t xml:space="preserve"> Outage durations that exceed the maximum durations prescribed in the table above.</w:t>
              </w:r>
            </w:ins>
          </w:p>
          <w:p w14:paraId="4AE197E4" w14:textId="77777777" w:rsidR="00614E60" w:rsidRPr="00614E60" w:rsidRDefault="00614E60">
            <w:pPr>
              <w:spacing w:after="240"/>
              <w:ind w:left="720" w:hanging="720"/>
              <w:rPr>
                <w:iCs/>
              </w:rPr>
            </w:pPr>
            <w:r w:rsidRPr="00614E60">
              <w:rPr>
                <w:iCs/>
              </w:rPr>
              <w:t>(4)</w:t>
            </w:r>
            <w:r w:rsidRPr="00614E60">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Facilities request under this Section.</w:t>
            </w:r>
          </w:p>
        </w:tc>
      </w:tr>
    </w:tbl>
    <w:p w14:paraId="772B2C41" w14:textId="77777777" w:rsidR="00614E60" w:rsidRPr="00614E60" w:rsidRDefault="00614E60">
      <w:pPr>
        <w:rPr>
          <w:ins w:id="98" w:author="ERCOT" w:date="2025-02-24T09:13:00Z"/>
        </w:rPr>
      </w:pPr>
    </w:p>
    <w:p w14:paraId="4E4DB5EB" w14:textId="77777777" w:rsidR="00614E60" w:rsidRPr="00614E60" w:rsidRDefault="00614E60">
      <w:pPr>
        <w:pStyle w:val="H3"/>
        <w:spacing w:before="480"/>
        <w:rPr>
          <w:szCs w:val="24"/>
        </w:rPr>
      </w:pPr>
      <w:bookmarkStart w:id="99" w:name="_Toc189040095"/>
      <w:r w:rsidRPr="00614E60">
        <w:rPr>
          <w:szCs w:val="24"/>
        </w:rPr>
        <w:lastRenderedPageBreak/>
        <w:t>3.1.6</w:t>
      </w:r>
      <w:r w:rsidRPr="00614E60">
        <w:rPr>
          <w:szCs w:val="24"/>
        </w:rPr>
        <w:tab/>
        <w:t>Outages of Resources Other than Reliability Resources</w:t>
      </w:r>
      <w:bookmarkEnd w:id="99"/>
    </w:p>
    <w:p w14:paraId="1648DF66" w14:textId="77777777" w:rsidR="00614E60" w:rsidRPr="00614E60" w:rsidRDefault="00614E60">
      <w:pPr>
        <w:spacing w:after="240"/>
        <w:ind w:left="720" w:hanging="720"/>
      </w:pPr>
      <w:r w:rsidRPr="00614E60">
        <w:rPr>
          <w:iCs/>
        </w:rPr>
        <w:t>(1)</w:t>
      </w:r>
      <w:r w:rsidRPr="00614E60">
        <w:rPr>
          <w:iCs/>
        </w:rPr>
        <w:tab/>
        <w:t>Resource Entities should submit a request for a Resource Planned Outage as far in advance of the planned start of the Outage as is practicable but no more than 60 months in advance.</w:t>
      </w:r>
    </w:p>
    <w:p w14:paraId="04AF1C88" w14:textId="77777777" w:rsidR="00614E60" w:rsidRPr="00614E60" w:rsidRDefault="00614E60">
      <w:pPr>
        <w:spacing w:after="240"/>
        <w:ind w:left="720" w:hanging="720"/>
        <w:rPr>
          <w:iCs/>
        </w:rPr>
      </w:pPr>
      <w:r w:rsidRPr="00614E60">
        <w:rPr>
          <w:iCs/>
        </w:rPr>
        <w:t>(2)</w:t>
      </w:r>
      <w:r w:rsidRPr="00614E60">
        <w:rPr>
          <w:iCs/>
        </w:rPr>
        <w:tab/>
        <w:t>ERCOT shall approve or reject all requested Outage plans for a Resource other than a Reliability Resource submitted to ERCOT more than 45 days before the proposed start date of the Outage.</w:t>
      </w:r>
    </w:p>
    <w:p w14:paraId="4CE64407" w14:textId="343339C9" w:rsidR="00614E60" w:rsidRPr="00614E60" w:rsidRDefault="00614E60">
      <w:pPr>
        <w:spacing w:after="240"/>
        <w:ind w:left="1440" w:hanging="720"/>
        <w:rPr>
          <w:ins w:id="100" w:author="ERCOT" w:date="2025-02-24T09:14:00Z"/>
          <w:iCs/>
        </w:rPr>
      </w:pPr>
      <w:r w:rsidRPr="00614E60">
        <w:t>(a)</w:t>
      </w:r>
      <w:r w:rsidRPr="00614E60">
        <w:tab/>
      </w:r>
      <w:r w:rsidRPr="00614E60">
        <w:rPr>
          <w:iCs/>
        </w:rPr>
        <w:t xml:space="preserve">ERCOT shall approve a requested Outage plan for a Resource other than a Reliability Resource if the proposed approval would not cause the </w:t>
      </w:r>
      <w:ins w:id="101" w:author="TCPA 062725" w:date="2025-06-27T15:00:00Z" w16du:dateUtc="2025-06-27T20:00:00Z">
        <w:r w:rsidR="000F27E7">
          <w:rPr>
            <w:iCs/>
          </w:rPr>
          <w:t xml:space="preserve">average </w:t>
        </w:r>
      </w:ins>
      <w:r w:rsidRPr="00614E60">
        <w:rPr>
          <w:iCs/>
        </w:rPr>
        <w:t xml:space="preserve">aggregate MW of Resource Outages to exceed the </w:t>
      </w:r>
      <w:del w:id="102" w:author="ERCOT" w:date="2025-04-19T10:40:00Z" w16du:dateUtc="2025-04-19T15:40:00Z">
        <w:r w:rsidRPr="00614E60" w:rsidDel="0084424B">
          <w:rPr>
            <w:iCs/>
          </w:rPr>
          <w:delText xml:space="preserve">Maximum Daily </w:delText>
        </w:r>
      </w:del>
      <w:ins w:id="103" w:author="TCPA 062725" w:date="2025-06-27T15:00:00Z" w16du:dateUtc="2025-06-27T20:00:00Z">
        <w:r w:rsidR="000F27E7">
          <w:rPr>
            <w:iCs/>
          </w:rPr>
          <w:t xml:space="preserve">average </w:t>
        </w:r>
      </w:ins>
      <w:r w:rsidRPr="00614E60">
        <w:rPr>
          <w:iCs/>
        </w:rPr>
        <w:t xml:space="preserve">Resource Planned Outage </w:t>
      </w:r>
      <w:del w:id="104" w:author="ERCOT" w:date="2025-04-19T10:40:00Z" w16du:dateUtc="2025-04-19T15:40:00Z">
        <w:r w:rsidRPr="00614E60" w:rsidDel="0084424B">
          <w:rPr>
            <w:iCs/>
          </w:rPr>
          <w:delText xml:space="preserve">Capacity </w:delText>
        </w:r>
      </w:del>
      <w:ins w:id="105" w:author="ERCOT" w:date="2025-04-19T10:40:00Z" w16du:dateUtc="2025-04-19T15:40:00Z">
        <w:r w:rsidRPr="00614E60">
          <w:rPr>
            <w:iCs/>
          </w:rPr>
          <w:t>Limit</w:t>
        </w:r>
      </w:ins>
      <w:ins w:id="106" w:author="ERCOT" w:date="2025-04-19T10:42:00Z" w16du:dateUtc="2025-04-19T15:42:00Z">
        <w:r w:rsidRPr="00614E60">
          <w:rPr>
            <w:iCs/>
          </w:rPr>
          <w:t xml:space="preserve"> (RPOL)</w:t>
        </w:r>
      </w:ins>
      <w:ins w:id="107" w:author="ERCOT" w:date="2025-04-19T10:40:00Z" w16du:dateUtc="2025-04-19T15:40:00Z">
        <w:r w:rsidRPr="00614E60">
          <w:rPr>
            <w:iCs/>
          </w:rPr>
          <w:t xml:space="preserve"> </w:t>
        </w:r>
      </w:ins>
      <w:del w:id="108" w:author="TCPA 062725" w:date="2025-06-27T15:00:00Z" w16du:dateUtc="2025-06-27T20:00:00Z">
        <w:r w:rsidRPr="00614E60" w:rsidDel="000F27E7">
          <w:rPr>
            <w:iCs/>
          </w:rPr>
          <w:delText xml:space="preserve">at any point </w:delText>
        </w:r>
      </w:del>
      <w:r w:rsidRPr="00614E60">
        <w:rPr>
          <w:iCs/>
        </w:rPr>
        <w:t>during the duration of the proposed Resource Outage, taking into consideration all previously approved Resource Outages.</w:t>
      </w:r>
    </w:p>
    <w:p w14:paraId="1EAFB7BB" w14:textId="77777777" w:rsidR="00614E60" w:rsidRPr="00614E60" w:rsidRDefault="00614E60">
      <w:pPr>
        <w:spacing w:after="240"/>
        <w:ind w:left="720" w:hanging="720"/>
        <w:rPr>
          <w:iCs/>
        </w:rPr>
      </w:pPr>
      <w:r w:rsidRPr="00614E60">
        <w:rPr>
          <w:iCs/>
        </w:rPr>
        <w:t>(3)</w:t>
      </w:r>
      <w:r w:rsidRPr="00614E60">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56283888" w14:textId="77777777" w:rsidR="00614E60" w:rsidRPr="00614E60" w:rsidRDefault="00614E60">
      <w:pPr>
        <w:spacing w:after="240"/>
        <w:ind w:left="1440" w:hanging="720"/>
      </w:pPr>
      <w:r w:rsidRPr="00614E60">
        <w:t>(a)</w:t>
      </w:r>
      <w:r w:rsidRPr="00614E60">
        <w:tab/>
        <w:t xml:space="preserve">ERCOT shall accept Levels I, II, and III Maintenance Outage plans, and ERCOT shall coordinate the Outages within the time frames specified in these Protocols. </w:t>
      </w:r>
    </w:p>
    <w:p w14:paraId="600D8AB4" w14:textId="77777777" w:rsidR="00614E60" w:rsidRPr="00614E60" w:rsidRDefault="00614E60">
      <w:pPr>
        <w:spacing w:after="240"/>
        <w:ind w:left="1440" w:hanging="720"/>
      </w:pPr>
      <w:r w:rsidRPr="00614E60">
        <w:t>(b)</w:t>
      </w:r>
      <w:r w:rsidRPr="00614E60">
        <w:tab/>
        <w:t>ERCOT shall approve Planned Outage plans, except that:</w:t>
      </w:r>
    </w:p>
    <w:p w14:paraId="028EF84E" w14:textId="43A97DE6" w:rsidR="00614E60" w:rsidRPr="00614E60" w:rsidRDefault="00614E60">
      <w:pPr>
        <w:spacing w:after="240"/>
        <w:ind w:left="2160" w:hanging="720"/>
        <w:rPr>
          <w:bCs/>
        </w:rPr>
      </w:pPr>
      <w:r w:rsidRPr="00614E60">
        <w:t>(i)</w:t>
      </w:r>
      <w:r w:rsidRPr="00614E60">
        <w:tab/>
        <w:t xml:space="preserve">ERCOT shall reject an Outage plan if the proposed Outage would cause the </w:t>
      </w:r>
      <w:ins w:id="109" w:author="TCPA 062725" w:date="2025-06-27T15:01:00Z" w16du:dateUtc="2025-06-27T20:01:00Z">
        <w:r w:rsidR="000F27E7">
          <w:t xml:space="preserve">average </w:t>
        </w:r>
      </w:ins>
      <w:r w:rsidRPr="00614E60">
        <w:t xml:space="preserve">aggregate MW of Resource Outages to exceed the </w:t>
      </w:r>
      <w:del w:id="110" w:author="ERCOT" w:date="2025-04-19T10:41:00Z" w16du:dateUtc="2025-04-19T15:41:00Z">
        <w:r w:rsidRPr="00614E60" w:rsidDel="0084424B">
          <w:delText xml:space="preserve">Maximum Daily </w:delText>
        </w:r>
      </w:del>
      <w:del w:id="111" w:author="ERCOT" w:date="2025-04-19T10:43:00Z" w16du:dateUtc="2025-04-19T15:43:00Z">
        <w:r w:rsidRPr="00614E60" w:rsidDel="0084424B">
          <w:delText>Resource Planned Outage Capacity</w:delText>
        </w:r>
        <w:r w:rsidRPr="00614E60" w:rsidDel="0084424B">
          <w:rPr>
            <w:bCs/>
          </w:rPr>
          <w:delText xml:space="preserve"> </w:delText>
        </w:r>
      </w:del>
      <w:ins w:id="112" w:author="TCPA 062725" w:date="2025-06-27T15:01:00Z" w16du:dateUtc="2025-06-27T20:01:00Z">
        <w:r w:rsidR="000F27E7">
          <w:rPr>
            <w:bCs/>
          </w:rPr>
          <w:t xml:space="preserve">average </w:t>
        </w:r>
      </w:ins>
      <w:ins w:id="113" w:author="ERCOT" w:date="2025-04-19T10:43:00Z" w16du:dateUtc="2025-04-19T15:43:00Z">
        <w:r w:rsidRPr="00614E60">
          <w:rPr>
            <w:bCs/>
          </w:rPr>
          <w:t xml:space="preserve">RPOL </w:t>
        </w:r>
      </w:ins>
      <w:del w:id="114" w:author="TCPA 062725" w:date="2025-06-27T15:01:00Z" w16du:dateUtc="2025-06-27T20:01:00Z">
        <w:r w:rsidRPr="00614E60" w:rsidDel="000F27E7">
          <w:rPr>
            <w:bCs/>
          </w:rPr>
          <w:delText xml:space="preserve">at any point </w:delText>
        </w:r>
      </w:del>
      <w:r w:rsidRPr="00614E60">
        <w:rPr>
          <w:bCs/>
        </w:rPr>
        <w:t>during the duration of the proposed Outage; and</w:t>
      </w:r>
      <w:r w:rsidRPr="00614E60">
        <w:t xml:space="preserve"> </w:t>
      </w:r>
    </w:p>
    <w:p w14:paraId="41D884CE" w14:textId="77777777" w:rsidR="00614E60" w:rsidRPr="00614E60" w:rsidRDefault="00614E60">
      <w:pPr>
        <w:spacing w:after="240"/>
        <w:ind w:left="2160" w:hanging="720"/>
      </w:pPr>
      <w:r w:rsidRPr="00614E60">
        <w:t>(ii</w:t>
      </w:r>
      <w:ins w:id="115" w:author="ERCOT" w:date="2025-02-24T09:21:00Z">
        <w:r w:rsidRPr="00614E60">
          <w:t>i</w:t>
        </w:r>
      </w:ins>
      <w:r w:rsidRPr="00614E60">
        <w:t>)</w:t>
      </w:r>
      <w:r w:rsidRPr="00614E60">
        <w:tab/>
        <w:t>ERCOT shall reject an Outage plan if it will impair ERCOT’s ability to meet applicable reliability standards, taking into consideration all previously approved and accepted Outages, and other solutions cannot be exercised.</w:t>
      </w:r>
    </w:p>
    <w:p w14:paraId="2A6B9CB8" w14:textId="77777777" w:rsidR="00614E60" w:rsidRPr="00614E60" w:rsidRDefault="00614E60">
      <w:pPr>
        <w:spacing w:after="240"/>
        <w:ind w:left="720" w:hanging="720"/>
      </w:pPr>
      <w:r w:rsidRPr="00614E60">
        <w:t>(4)</w:t>
      </w:r>
      <w:r w:rsidRPr="00614E60">
        <w:tab/>
        <w:t>The Resource Entity shall not begin a Planned Outage unless it has received approval of its proposed Outage plan.</w:t>
      </w:r>
    </w:p>
    <w:p w14:paraId="7D680D11" w14:textId="77777777" w:rsidR="00614E60" w:rsidRPr="00614E60" w:rsidRDefault="00614E60">
      <w:pPr>
        <w:spacing w:after="240"/>
        <w:ind w:left="720" w:hanging="720"/>
      </w:pPr>
      <w:r w:rsidRPr="00614E60">
        <w:t>(5)</w:t>
      </w:r>
      <w:r w:rsidRPr="00614E60">
        <w:tab/>
        <w:t xml:space="preserve">ERCOT shall accept Forced Outage plans. </w:t>
      </w:r>
    </w:p>
    <w:p w14:paraId="1BCA374B" w14:textId="77777777" w:rsidR="00614E60" w:rsidRPr="00614E60" w:rsidRDefault="00614E60">
      <w:pPr>
        <w:spacing w:after="240"/>
        <w:ind w:left="720" w:hanging="720"/>
      </w:pPr>
      <w:r w:rsidRPr="00614E60">
        <w:t>(6)</w:t>
      </w:r>
      <w:r w:rsidRPr="00614E60">
        <w:tab/>
        <w:t xml:space="preserve">Notwithstanding any other provision of this Section, ERCOT shall approve a requested Outage plan for a nuclear Generation Resource. </w:t>
      </w:r>
    </w:p>
    <w:p w14:paraId="37B8044D" w14:textId="77777777" w:rsidR="00614E60" w:rsidRPr="00C30A79" w:rsidRDefault="00614E60">
      <w:pPr>
        <w:pStyle w:val="BodyTextNumbered"/>
        <w:rPr>
          <w:sz w:val="24"/>
          <w:szCs w:val="24"/>
        </w:rPr>
      </w:pPr>
      <w:r w:rsidRPr="00614E60">
        <w:rPr>
          <w:sz w:val="24"/>
          <w:szCs w:val="24"/>
        </w:rPr>
        <w:t>(7)</w:t>
      </w:r>
      <w:r w:rsidRPr="00614E60">
        <w:rPr>
          <w:sz w:val="24"/>
          <w:szCs w:val="24"/>
        </w:rPr>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w:t>
      </w:r>
      <w:r w:rsidRPr="00614E60">
        <w:rPr>
          <w:sz w:val="24"/>
          <w:szCs w:val="24"/>
        </w:rPr>
        <w:lastRenderedPageBreak/>
        <w:t>described in subsection (</w:t>
      </w:r>
      <w:r w:rsidRPr="00614E60">
        <w:rPr>
          <w:i/>
          <w:sz w:val="24"/>
          <w:szCs w:val="24"/>
        </w:rPr>
        <w:t>l</w:t>
      </w:r>
      <w:r w:rsidRPr="00614E60">
        <w:rPr>
          <w:sz w:val="24"/>
          <w:szCs w:val="24"/>
        </w:rPr>
        <w:t xml:space="preserve">) of the Public Utility Regulatory Act (PURA), </w:t>
      </w:r>
      <w:bookmarkStart w:id="116" w:name="_Hlk198897904"/>
      <w:r w:rsidRPr="00614E60">
        <w:rPr>
          <w:sz w:val="24"/>
          <w:szCs w:val="24"/>
        </w:rPr>
        <w:t xml:space="preserve">TEX. UTIL. CODE ANN. </w:t>
      </w:r>
      <w:bookmarkEnd w:id="116"/>
      <w:r w:rsidRPr="00614E60">
        <w:rPr>
          <w:sz w:val="24"/>
          <w:szCs w:val="24"/>
        </w:rPr>
        <w:t xml:space="preserve">§ 39.151 (Vernon 1998 &amp; Supp. 2007), and that the Outage is necessitated by the operational needs of an industrial Load normally served by the Generation </w:t>
      </w:r>
      <w:r w:rsidRPr="00C30A79">
        <w:rPr>
          <w:sz w:val="24"/>
          <w:szCs w:val="24"/>
        </w:rPr>
        <w:t>Resource, except that ERCOT is not required to approve the Outage plan if ERCOT determines the Outage will impair ERCOT’s ability to ensure transmission security.</w:t>
      </w:r>
    </w:p>
    <w:p w14:paraId="0EDC73F5" w14:textId="0BF63D2C" w:rsidR="00C30A79" w:rsidRPr="00C30A79" w:rsidDel="00C30A79" w:rsidRDefault="00C30A79" w:rsidP="00C30A79">
      <w:pPr>
        <w:pStyle w:val="BodyTextNumbered"/>
        <w:rPr>
          <w:ins w:id="117" w:author="ERCOT [2]" w:date="2025-02-25T22:31:00Z"/>
          <w:del w:id="118" w:author="LCRA 061125" w:date="2025-06-11T14:42:00Z" w16du:dateUtc="2025-06-11T19:42:00Z"/>
          <w:sz w:val="24"/>
          <w:szCs w:val="24"/>
        </w:rPr>
      </w:pPr>
      <w:ins w:id="119" w:author="ERCOT [2]" w:date="2025-02-24T09:17:00Z">
        <w:r w:rsidRPr="00C30A79">
          <w:rPr>
            <w:sz w:val="24"/>
            <w:szCs w:val="24"/>
          </w:rPr>
          <w:t>(8)</w:t>
        </w:r>
        <w:r w:rsidRPr="00C30A79">
          <w:rPr>
            <w:sz w:val="24"/>
            <w:szCs w:val="24"/>
          </w:rPr>
          <w:tab/>
          <w:t>Notwithstanding any other provision in this Section, ERCOT may</w:t>
        </w:r>
      </w:ins>
      <w:ins w:id="120" w:author="ERCOT [2]" w:date="2025-05-23T12:30:00Z" w16du:dateUtc="2025-05-23T17:30:00Z">
        <w:r w:rsidRPr="00C30A79">
          <w:rPr>
            <w:sz w:val="24"/>
            <w:szCs w:val="24"/>
          </w:rPr>
          <w:t>, in its sole discretion,</w:t>
        </w:r>
      </w:ins>
      <w:ins w:id="121" w:author="ERCOT [2]" w:date="2025-02-24T09:17:00Z">
        <w:r w:rsidRPr="00C30A79">
          <w:rPr>
            <w:sz w:val="24"/>
            <w:szCs w:val="24"/>
          </w:rPr>
          <w:t xml:space="preserve"> approve a requested Outage plan that would cause the aggregate MW of Resource Outages to exceed the </w:t>
        </w:r>
      </w:ins>
      <w:ins w:id="122" w:author="ERCOT [2]" w:date="2025-05-20T13:28:00Z" w16du:dateUtc="2025-05-20T18:28:00Z">
        <w:r w:rsidRPr="00C30A79">
          <w:rPr>
            <w:sz w:val="24"/>
            <w:szCs w:val="24"/>
          </w:rPr>
          <w:t>R</w:t>
        </w:r>
      </w:ins>
      <w:ins w:id="123" w:author="ERCOT [2]" w:date="2025-03-13T11:57:00Z">
        <w:r w:rsidRPr="00C30A79">
          <w:rPr>
            <w:sz w:val="24"/>
            <w:szCs w:val="24"/>
          </w:rPr>
          <w:t xml:space="preserve">POL </w:t>
        </w:r>
      </w:ins>
      <w:ins w:id="124" w:author="ERCOT [2]" w:date="2025-02-24T09:17:00Z">
        <w:r w:rsidRPr="00C30A79">
          <w:rPr>
            <w:sz w:val="24"/>
            <w:szCs w:val="24"/>
          </w:rPr>
          <w:t xml:space="preserve">at any point during the duration of the proposed Resource </w:t>
        </w:r>
        <w:r w:rsidRPr="00EC3E3B">
          <w:rPr>
            <w:sz w:val="24"/>
            <w:szCs w:val="24"/>
          </w:rPr>
          <w:t>Outage</w:t>
        </w:r>
      </w:ins>
      <w:ins w:id="125" w:author="TCPA 062725" w:date="2025-06-27T15:06:00Z" w16du:dateUtc="2025-06-27T20:06:00Z">
        <w:r w:rsidR="00EC3E3B" w:rsidRPr="00EC3E3B">
          <w:rPr>
            <w:sz w:val="24"/>
            <w:szCs w:val="24"/>
          </w:rPr>
          <w:t xml:space="preserve"> </w:t>
        </w:r>
        <w:r w:rsidR="00EC3E3B" w:rsidRPr="00EC3E3B">
          <w:rPr>
            <w:sz w:val="24"/>
            <w:szCs w:val="24"/>
          </w:rPr>
          <w:t>and ERCOT determines that any of the following apply:</w:t>
        </w:r>
      </w:ins>
      <w:ins w:id="126" w:author="LCRA 061125" w:date="2025-06-11T14:42:00Z" w16du:dateUtc="2025-06-11T19:42:00Z">
        <w:del w:id="127" w:author="TCPA 062725" w:date="2025-06-27T15:06:00Z" w16du:dateUtc="2025-06-27T20:06:00Z">
          <w:r w:rsidRPr="00EC3E3B" w:rsidDel="00EC3E3B">
            <w:rPr>
              <w:sz w:val="24"/>
              <w:szCs w:val="24"/>
            </w:rPr>
            <w:delText>.</w:delText>
          </w:r>
        </w:del>
      </w:ins>
      <w:ins w:id="128" w:author="ERCOT [2]" w:date="2025-02-24T09:17:00Z">
        <w:del w:id="129" w:author="LCRA 061125" w:date="2025-06-11T14:42:00Z" w16du:dateUtc="2025-06-11T19:42:00Z">
          <w:r w:rsidRPr="00EC3E3B" w:rsidDel="00C30A79">
            <w:rPr>
              <w:sz w:val="24"/>
              <w:szCs w:val="24"/>
            </w:rPr>
            <w:delText xml:space="preserve"> </w:delText>
          </w:r>
        </w:del>
      </w:ins>
      <w:ins w:id="130" w:author="ERCOT [2]" w:date="2025-05-23T12:59:00Z" w16du:dateUtc="2025-05-23T17:59:00Z">
        <w:del w:id="131" w:author="LCRA 061125" w:date="2025-06-11T14:42:00Z" w16du:dateUtc="2025-06-11T19:42:00Z">
          <w:r w:rsidRPr="00EC3E3B" w:rsidDel="00C30A79">
            <w:rPr>
              <w:sz w:val="24"/>
              <w:szCs w:val="24"/>
            </w:rPr>
            <w:delText>and</w:delText>
          </w:r>
          <w:r w:rsidRPr="00C30A79" w:rsidDel="00C30A79">
            <w:rPr>
              <w:sz w:val="24"/>
              <w:szCs w:val="24"/>
            </w:rPr>
            <w:delText xml:space="preserve"> </w:delText>
          </w:r>
        </w:del>
      </w:ins>
      <w:ins w:id="132" w:author="ERCOT [2]" w:date="2025-05-23T13:08:00Z" w16du:dateUtc="2025-05-23T18:08:00Z">
        <w:del w:id="133" w:author="LCRA 061125" w:date="2025-06-11T14:42:00Z" w16du:dateUtc="2025-06-11T19:42:00Z">
          <w:r w:rsidRPr="00C30A79" w:rsidDel="00C30A79">
            <w:rPr>
              <w:sz w:val="24"/>
              <w:szCs w:val="24"/>
            </w:rPr>
            <w:delText>ERCOT determines that any of the following apply</w:delText>
          </w:r>
        </w:del>
      </w:ins>
      <w:ins w:id="134" w:author="ERCOT [2]" w:date="2025-02-25T22:33:00Z">
        <w:del w:id="135" w:author="LCRA 061125" w:date="2025-06-11T14:42:00Z" w16du:dateUtc="2025-06-11T19:42:00Z">
          <w:r w:rsidRPr="00C30A79" w:rsidDel="00C30A79">
            <w:rPr>
              <w:sz w:val="24"/>
              <w:szCs w:val="24"/>
            </w:rPr>
            <w:delText>:</w:delText>
          </w:r>
        </w:del>
      </w:ins>
    </w:p>
    <w:p w14:paraId="3A5935AD" w14:textId="431E61F8" w:rsidR="00C30A79" w:rsidRPr="00C30A79" w:rsidDel="00C30A79" w:rsidRDefault="00C30A79" w:rsidP="00EC3E3B">
      <w:pPr>
        <w:pStyle w:val="BodyTextNumbered"/>
        <w:ind w:left="1440"/>
        <w:rPr>
          <w:ins w:id="136" w:author="ERCOT [2]" w:date="2025-05-05T22:14:00Z" w16du:dateUtc="2025-05-06T03:14:00Z"/>
          <w:del w:id="137" w:author="LCRA 061125" w:date="2025-06-11T14:42:00Z" w16du:dateUtc="2025-06-11T19:42:00Z"/>
          <w:sz w:val="24"/>
          <w:szCs w:val="24"/>
        </w:rPr>
      </w:pPr>
      <w:ins w:id="138" w:author="ERCOT [2]" w:date="2025-02-25T22:31:00Z">
        <w:del w:id="139" w:author="LCRA 061125" w:date="2025-06-11T14:42:00Z" w16du:dateUtc="2025-06-11T19:42:00Z">
          <w:r w:rsidRPr="00C30A79" w:rsidDel="00C30A79">
            <w:rPr>
              <w:sz w:val="24"/>
              <w:szCs w:val="24"/>
            </w:rPr>
            <w:delText>(a)</w:delText>
          </w:r>
          <w:r w:rsidRPr="00C30A79" w:rsidDel="00C30A79">
            <w:rPr>
              <w:sz w:val="24"/>
              <w:szCs w:val="24"/>
            </w:rPr>
            <w:tab/>
          </w:r>
        </w:del>
      </w:ins>
      <w:ins w:id="140" w:author="ERCOT [2]" w:date="2025-02-25T22:33:00Z">
        <w:del w:id="141" w:author="LCRA 061125" w:date="2025-06-11T14:42:00Z" w16du:dateUtc="2025-06-11T19:42:00Z">
          <w:r w:rsidRPr="00C30A79" w:rsidDel="00C30A79">
            <w:rPr>
              <w:sz w:val="24"/>
              <w:szCs w:val="24"/>
            </w:rPr>
            <w:delText>T</w:delText>
          </w:r>
        </w:del>
      </w:ins>
      <w:ins w:id="142" w:author="ERCOT [2]" w:date="2025-02-24T09:17:00Z">
        <w:del w:id="143" w:author="LCRA 061125" w:date="2025-06-11T14:42:00Z" w16du:dateUtc="2025-06-11T19:42:00Z">
          <w:r w:rsidRPr="00C30A79" w:rsidDel="00C30A79">
            <w:rPr>
              <w:sz w:val="24"/>
              <w:szCs w:val="24"/>
            </w:rPr>
            <w:delText xml:space="preserve">he </w:delText>
          </w:r>
        </w:del>
      </w:ins>
      <w:ins w:id="144" w:author="ERCOT [2]" w:date="2025-05-23T12:33:00Z" w16du:dateUtc="2025-05-23T17:33:00Z">
        <w:del w:id="145" w:author="LCRA 061125" w:date="2025-06-11T14:42:00Z" w16du:dateUtc="2025-06-11T19:42:00Z">
          <w:r w:rsidRPr="00C30A79" w:rsidDel="00C30A79">
            <w:rPr>
              <w:sz w:val="24"/>
              <w:szCs w:val="24"/>
            </w:rPr>
            <w:delText>Resource cannot oper</w:delText>
          </w:r>
        </w:del>
      </w:ins>
      <w:ins w:id="146" w:author="ERCOT [2]" w:date="2025-05-23T12:34:00Z" w16du:dateUtc="2025-05-23T17:34:00Z">
        <w:del w:id="147" w:author="LCRA 061125" w:date="2025-06-11T14:42:00Z" w16du:dateUtc="2025-06-11T19:42:00Z">
          <w:r w:rsidRPr="00C30A79" w:rsidDel="00C30A79">
            <w:rPr>
              <w:sz w:val="24"/>
              <w:szCs w:val="24"/>
            </w:rPr>
            <w:delText xml:space="preserve">ate </w:delText>
          </w:r>
        </w:del>
      </w:ins>
      <w:ins w:id="148" w:author="ERCOT [2]" w:date="2025-02-24T09:17:00Z">
        <w:del w:id="149" w:author="LCRA 061125" w:date="2025-06-11T14:42:00Z" w16du:dateUtc="2025-06-11T19:42:00Z">
          <w:r w:rsidRPr="00C30A79" w:rsidDel="00C30A79">
            <w:rPr>
              <w:sz w:val="24"/>
              <w:szCs w:val="24"/>
            </w:rPr>
            <w:delText xml:space="preserve">due to </w:delText>
          </w:r>
        </w:del>
      </w:ins>
      <w:ins w:id="150" w:author="ERCOT [2]" w:date="2025-02-25T22:34:00Z">
        <w:del w:id="151" w:author="LCRA 061125" w:date="2025-06-11T14:42:00Z" w16du:dateUtc="2025-06-11T19:42:00Z">
          <w:r w:rsidRPr="00C30A79" w:rsidDel="00C30A79">
            <w:rPr>
              <w:sz w:val="24"/>
              <w:szCs w:val="24"/>
            </w:rPr>
            <w:delText>unavailable fuel supply such as gas pipeline outages;</w:delText>
          </w:r>
        </w:del>
      </w:ins>
      <w:ins w:id="152" w:author="ERCOT [2]" w:date="2025-02-25T22:39:00Z">
        <w:del w:id="153" w:author="LCRA 061125" w:date="2025-06-11T14:42:00Z" w16du:dateUtc="2025-06-11T19:42:00Z">
          <w:r w:rsidRPr="00C30A79" w:rsidDel="00C30A79">
            <w:rPr>
              <w:sz w:val="24"/>
              <w:szCs w:val="24"/>
            </w:rPr>
            <w:delText xml:space="preserve"> </w:delText>
          </w:r>
        </w:del>
      </w:ins>
    </w:p>
    <w:p w14:paraId="0B6D061E" w14:textId="7EC72604" w:rsidR="00C30A79" w:rsidRPr="00C30A79" w:rsidDel="00C30A79" w:rsidRDefault="00C30A79" w:rsidP="00EC3E3B">
      <w:pPr>
        <w:pStyle w:val="BodyTextNumbered"/>
        <w:ind w:left="1440"/>
        <w:rPr>
          <w:ins w:id="154" w:author="ERCOT [2]" w:date="2025-02-25T22:34:00Z"/>
          <w:del w:id="155" w:author="LCRA 061125" w:date="2025-06-11T14:42:00Z" w16du:dateUtc="2025-06-11T19:42:00Z"/>
          <w:sz w:val="24"/>
          <w:szCs w:val="24"/>
        </w:rPr>
      </w:pPr>
      <w:ins w:id="156" w:author="ERCOT [2]" w:date="2025-05-05T22:14:00Z" w16du:dateUtc="2025-05-06T03:14:00Z">
        <w:del w:id="157" w:author="LCRA 061125" w:date="2025-06-11T14:42:00Z" w16du:dateUtc="2025-06-11T19:42:00Z">
          <w:r w:rsidRPr="00C30A79" w:rsidDel="00C30A79">
            <w:rPr>
              <w:sz w:val="24"/>
              <w:szCs w:val="24"/>
            </w:rPr>
            <w:delText>(b)</w:delText>
          </w:r>
          <w:r w:rsidRPr="00C30A79" w:rsidDel="00C30A79">
            <w:rPr>
              <w:sz w:val="24"/>
              <w:szCs w:val="24"/>
            </w:rPr>
            <w:tab/>
            <w:delText xml:space="preserve">The </w:delText>
          </w:r>
        </w:del>
      </w:ins>
      <w:ins w:id="158" w:author="ERCOT [2]" w:date="2025-05-23T12:37:00Z" w16du:dateUtc="2025-05-23T17:37:00Z">
        <w:del w:id="159" w:author="LCRA 061125" w:date="2025-06-11T14:42:00Z" w16du:dateUtc="2025-06-11T19:42:00Z">
          <w:r w:rsidRPr="00C30A79" w:rsidDel="00C30A79">
            <w:rPr>
              <w:sz w:val="24"/>
              <w:szCs w:val="24"/>
            </w:rPr>
            <w:delText xml:space="preserve">Resource must take an Outage </w:delText>
          </w:r>
        </w:del>
      </w:ins>
      <w:ins w:id="160" w:author="ERCOT [2]" w:date="2025-05-05T22:14:00Z" w16du:dateUtc="2025-05-06T03:14:00Z">
        <w:del w:id="161" w:author="LCRA 061125" w:date="2025-06-11T14:42:00Z" w16du:dateUtc="2025-06-11T19:42:00Z">
          <w:r w:rsidRPr="00C30A79" w:rsidDel="00C30A79">
            <w:rPr>
              <w:sz w:val="24"/>
              <w:szCs w:val="24"/>
            </w:rPr>
            <w:delText xml:space="preserve">to </w:delText>
          </w:r>
        </w:del>
      </w:ins>
      <w:ins w:id="162" w:author="ERCOT [2]" w:date="2025-05-23T12:37:00Z" w16du:dateUtc="2025-05-23T17:37:00Z">
        <w:del w:id="163" w:author="LCRA 061125" w:date="2025-06-11T14:42:00Z" w16du:dateUtc="2025-06-11T19:42:00Z">
          <w:r w:rsidRPr="00C30A79" w:rsidDel="00C30A79">
            <w:rPr>
              <w:sz w:val="24"/>
              <w:szCs w:val="24"/>
            </w:rPr>
            <w:delText xml:space="preserve">effectuate a </w:delText>
          </w:r>
        </w:del>
      </w:ins>
      <w:ins w:id="164" w:author="ERCOT [2]" w:date="2025-05-05T22:14:00Z" w16du:dateUtc="2025-05-06T03:14:00Z">
        <w:del w:id="165" w:author="LCRA 061125" w:date="2025-06-11T14:42:00Z" w16du:dateUtc="2025-06-11T19:42:00Z">
          <w:r w:rsidRPr="00C30A79" w:rsidDel="00C30A79">
            <w:rPr>
              <w:sz w:val="24"/>
              <w:szCs w:val="24"/>
            </w:rPr>
            <w:delText>fuel source conver</w:delText>
          </w:r>
        </w:del>
      </w:ins>
      <w:ins w:id="166" w:author="ERCOT [2]" w:date="2025-05-05T22:15:00Z" w16du:dateUtc="2025-05-06T03:15:00Z">
        <w:del w:id="167" w:author="LCRA 061125" w:date="2025-06-11T14:42:00Z" w16du:dateUtc="2025-06-11T19:42:00Z">
          <w:r w:rsidRPr="00C30A79" w:rsidDel="00C30A79">
            <w:rPr>
              <w:sz w:val="24"/>
              <w:szCs w:val="24"/>
            </w:rPr>
            <w:delText xml:space="preserve">sion and does not meet the requirements of submitting the notification of </w:delText>
          </w:r>
        </w:del>
      </w:ins>
      <w:ins w:id="168" w:author="ERCOT [2]" w:date="2025-05-22T13:38:00Z" w16du:dateUtc="2025-05-22T18:38:00Z">
        <w:del w:id="169" w:author="LCRA 061125" w:date="2025-06-11T14:42:00Z" w16du:dateUtc="2025-06-11T19:42:00Z">
          <w:r w:rsidRPr="00C30A79" w:rsidDel="00C30A79">
            <w:rPr>
              <w:sz w:val="24"/>
              <w:szCs w:val="24"/>
            </w:rPr>
            <w:delText>S</w:delText>
          </w:r>
        </w:del>
      </w:ins>
      <w:ins w:id="170" w:author="ERCOT [2]" w:date="2025-05-05T22:15:00Z" w16du:dateUtc="2025-05-06T03:15:00Z">
        <w:del w:id="171" w:author="LCRA 061125" w:date="2025-06-11T14:42:00Z" w16du:dateUtc="2025-06-11T19:42:00Z">
          <w:r w:rsidRPr="00C30A79" w:rsidDel="00C30A79">
            <w:rPr>
              <w:sz w:val="24"/>
              <w:szCs w:val="24"/>
            </w:rPr>
            <w:delText>uspension of Operations of</w:delText>
          </w:r>
        </w:del>
      </w:ins>
      <w:ins w:id="172" w:author="ERCOT [2]" w:date="2025-05-05T22:16:00Z" w16du:dateUtc="2025-05-06T03:16:00Z">
        <w:del w:id="173" w:author="LCRA 061125" w:date="2025-06-11T14:42:00Z" w16du:dateUtc="2025-06-11T19:42:00Z">
          <w:r w:rsidRPr="00C30A79" w:rsidDel="00C30A79">
            <w:rPr>
              <w:sz w:val="24"/>
              <w:szCs w:val="24"/>
            </w:rPr>
            <w:delText xml:space="preserve"> a Generat</w:delText>
          </w:r>
        </w:del>
      </w:ins>
      <w:ins w:id="174" w:author="ERCOT [2]" w:date="2025-05-22T13:38:00Z" w16du:dateUtc="2025-05-22T18:38:00Z">
        <w:del w:id="175" w:author="LCRA 061125" w:date="2025-06-11T14:42:00Z" w16du:dateUtc="2025-06-11T19:42:00Z">
          <w:r w:rsidRPr="00C30A79" w:rsidDel="00C30A79">
            <w:rPr>
              <w:sz w:val="24"/>
              <w:szCs w:val="24"/>
            </w:rPr>
            <w:delText>ion</w:delText>
          </w:r>
        </w:del>
      </w:ins>
      <w:ins w:id="176" w:author="ERCOT [2]" w:date="2025-05-05T22:16:00Z" w16du:dateUtc="2025-05-06T03:16:00Z">
        <w:del w:id="177" w:author="LCRA 061125" w:date="2025-06-11T14:42:00Z" w16du:dateUtc="2025-06-11T19:42:00Z">
          <w:r w:rsidRPr="00C30A79" w:rsidDel="00C30A79">
            <w:rPr>
              <w:sz w:val="24"/>
              <w:szCs w:val="24"/>
            </w:rPr>
            <w:delText xml:space="preserve"> Resource;</w:delText>
          </w:r>
        </w:del>
      </w:ins>
    </w:p>
    <w:p w14:paraId="70905F53" w14:textId="4DF80C46" w:rsidR="00C30A79" w:rsidRPr="00C30A79" w:rsidDel="00C30A79" w:rsidRDefault="00C30A79" w:rsidP="00EC3E3B">
      <w:pPr>
        <w:pStyle w:val="BodyTextNumbered"/>
        <w:ind w:left="1440"/>
        <w:rPr>
          <w:ins w:id="178" w:author="ERCOT [2]" w:date="2025-02-25T22:43:00Z"/>
          <w:del w:id="179" w:author="LCRA 061125" w:date="2025-06-11T14:42:00Z" w16du:dateUtc="2025-06-11T19:42:00Z"/>
          <w:sz w:val="24"/>
          <w:szCs w:val="24"/>
        </w:rPr>
      </w:pPr>
      <w:ins w:id="180" w:author="ERCOT [2]" w:date="2025-02-25T22:34:00Z">
        <w:del w:id="181" w:author="LCRA 061125" w:date="2025-06-11T14:42:00Z" w16du:dateUtc="2025-06-11T19:42:00Z">
          <w:r w:rsidRPr="00C30A79" w:rsidDel="00C30A79">
            <w:rPr>
              <w:sz w:val="24"/>
              <w:szCs w:val="24"/>
            </w:rPr>
            <w:delText>(</w:delText>
          </w:r>
        </w:del>
      </w:ins>
      <w:ins w:id="182" w:author="ERCOT [2]" w:date="2025-05-05T22:20:00Z" w16du:dateUtc="2025-05-06T03:20:00Z">
        <w:del w:id="183" w:author="LCRA 061125" w:date="2025-06-11T14:42:00Z" w16du:dateUtc="2025-06-11T19:42:00Z">
          <w:r w:rsidRPr="00C30A79" w:rsidDel="00C30A79">
            <w:rPr>
              <w:sz w:val="24"/>
              <w:szCs w:val="24"/>
            </w:rPr>
            <w:delText>c</w:delText>
          </w:r>
        </w:del>
      </w:ins>
      <w:ins w:id="184" w:author="ERCOT [2]" w:date="2025-02-25T22:34:00Z">
        <w:del w:id="185" w:author="LCRA 061125" w:date="2025-06-11T14:42:00Z" w16du:dateUtc="2025-06-11T19:42:00Z">
          <w:r w:rsidRPr="00C30A79" w:rsidDel="00C30A79">
            <w:rPr>
              <w:sz w:val="24"/>
              <w:szCs w:val="24"/>
            </w:rPr>
            <w:delText>)</w:delText>
          </w:r>
          <w:r w:rsidRPr="00C30A79" w:rsidDel="00C30A79">
            <w:rPr>
              <w:sz w:val="24"/>
              <w:szCs w:val="24"/>
            </w:rPr>
            <w:tab/>
          </w:r>
        </w:del>
      </w:ins>
      <w:ins w:id="186" w:author="ERCOT [2]" w:date="2025-02-25T22:35:00Z">
        <w:del w:id="187" w:author="LCRA 061125" w:date="2025-06-11T14:42:00Z" w16du:dateUtc="2025-06-11T19:42:00Z">
          <w:r w:rsidRPr="00C30A79" w:rsidDel="00C30A79">
            <w:rPr>
              <w:sz w:val="24"/>
              <w:szCs w:val="24"/>
            </w:rPr>
            <w:delText xml:space="preserve">The </w:delText>
          </w:r>
        </w:del>
      </w:ins>
      <w:ins w:id="188" w:author="ERCOT [2]" w:date="2025-05-23T12:37:00Z" w16du:dateUtc="2025-05-23T17:37:00Z">
        <w:del w:id="189" w:author="LCRA 061125" w:date="2025-06-11T14:42:00Z" w16du:dateUtc="2025-06-11T19:42:00Z">
          <w:r w:rsidRPr="00C30A79" w:rsidDel="00C30A79">
            <w:rPr>
              <w:sz w:val="24"/>
              <w:szCs w:val="24"/>
            </w:rPr>
            <w:delText>Re</w:delText>
          </w:r>
        </w:del>
      </w:ins>
      <w:ins w:id="190" w:author="ERCOT [2]" w:date="2025-05-23T12:38:00Z" w16du:dateUtc="2025-05-23T17:38:00Z">
        <w:del w:id="191" w:author="LCRA 061125" w:date="2025-06-11T14:42:00Z" w16du:dateUtc="2025-06-11T19:42:00Z">
          <w:r w:rsidRPr="00C30A79" w:rsidDel="00C30A79">
            <w:rPr>
              <w:sz w:val="24"/>
              <w:szCs w:val="24"/>
            </w:rPr>
            <w:delText xml:space="preserve">source will be </w:delText>
          </w:r>
        </w:del>
      </w:ins>
      <w:ins w:id="192" w:author="ERCOT [2]" w:date="2025-05-23T12:39:00Z" w16du:dateUtc="2025-05-23T17:39:00Z">
        <w:del w:id="193" w:author="LCRA 061125" w:date="2025-06-11T14:42:00Z" w16du:dateUtc="2025-06-11T19:42:00Z">
          <w:r w:rsidRPr="00C30A79" w:rsidDel="00C30A79">
            <w:rPr>
              <w:sz w:val="24"/>
              <w:szCs w:val="24"/>
            </w:rPr>
            <w:delText>unable to oper</w:delText>
          </w:r>
        </w:del>
      </w:ins>
      <w:ins w:id="194" w:author="ERCOT [2]" w:date="2025-05-23T12:40:00Z" w16du:dateUtc="2025-05-23T17:40:00Z">
        <w:del w:id="195" w:author="LCRA 061125" w:date="2025-06-11T14:42:00Z" w16du:dateUtc="2025-06-11T19:42:00Z">
          <w:r w:rsidRPr="00C30A79" w:rsidDel="00C30A79">
            <w:rPr>
              <w:sz w:val="24"/>
              <w:szCs w:val="24"/>
            </w:rPr>
            <w:delText xml:space="preserve">ate </w:delText>
          </w:r>
        </w:del>
      </w:ins>
      <w:ins w:id="196" w:author="ERCOT [2]" w:date="2025-05-23T13:01:00Z" w16du:dateUtc="2025-05-23T18:01:00Z">
        <w:del w:id="197" w:author="LCRA 061125" w:date="2025-06-11T14:42:00Z" w16du:dateUtc="2025-06-11T19:42:00Z">
          <w:r w:rsidRPr="00C30A79" w:rsidDel="00C30A79">
            <w:rPr>
              <w:sz w:val="24"/>
              <w:szCs w:val="24"/>
            </w:rPr>
            <w:delText>due to</w:delText>
          </w:r>
        </w:del>
      </w:ins>
      <w:ins w:id="198" w:author="ERCOT [2]" w:date="2025-05-23T12:38:00Z" w16du:dateUtc="2025-05-23T17:38:00Z">
        <w:del w:id="199" w:author="LCRA 061125" w:date="2025-06-11T14:42:00Z" w16du:dateUtc="2025-06-11T19:42:00Z">
          <w:r w:rsidRPr="00C30A79" w:rsidDel="00C30A79">
            <w:rPr>
              <w:sz w:val="24"/>
              <w:szCs w:val="24"/>
            </w:rPr>
            <w:delText xml:space="preserve"> a </w:delText>
          </w:r>
        </w:del>
      </w:ins>
      <w:ins w:id="200" w:author="ERCOT [2]" w:date="2025-05-23T12:39:00Z" w16du:dateUtc="2025-05-23T17:39:00Z">
        <w:del w:id="201" w:author="LCRA 061125" w:date="2025-06-11T14:42:00Z" w16du:dateUtc="2025-06-11T19:42:00Z">
          <w:r w:rsidRPr="00C30A79" w:rsidDel="00C30A79">
            <w:rPr>
              <w:sz w:val="24"/>
              <w:szCs w:val="24"/>
            </w:rPr>
            <w:delText>Planned T</w:delText>
          </w:r>
        </w:del>
      </w:ins>
      <w:ins w:id="202" w:author="ERCOT [2]" w:date="2025-05-23T12:38:00Z" w16du:dateUtc="2025-05-23T17:38:00Z">
        <w:del w:id="203" w:author="LCRA 061125" w:date="2025-06-11T14:42:00Z" w16du:dateUtc="2025-06-11T19:42:00Z">
          <w:r w:rsidRPr="00C30A79" w:rsidDel="00C30A79">
            <w:rPr>
              <w:sz w:val="24"/>
              <w:szCs w:val="24"/>
            </w:rPr>
            <w:delText>ransmis</w:delText>
          </w:r>
        </w:del>
      </w:ins>
      <w:ins w:id="204" w:author="ERCOT [2]" w:date="2025-05-23T12:39:00Z" w16du:dateUtc="2025-05-23T17:39:00Z">
        <w:del w:id="205" w:author="LCRA 061125" w:date="2025-06-11T14:42:00Z" w16du:dateUtc="2025-06-11T19:42:00Z">
          <w:r w:rsidRPr="00C30A79" w:rsidDel="00C30A79">
            <w:rPr>
              <w:sz w:val="24"/>
              <w:szCs w:val="24"/>
            </w:rPr>
            <w:delText xml:space="preserve">sion Outage </w:delText>
          </w:r>
        </w:del>
      </w:ins>
      <w:ins w:id="206" w:author="ERCOT [2]" w:date="2025-05-23T13:01:00Z" w16du:dateUtc="2025-05-23T18:01:00Z">
        <w:del w:id="207" w:author="LCRA 061125" w:date="2025-06-11T14:42:00Z" w16du:dateUtc="2025-06-11T19:42:00Z">
          <w:r w:rsidRPr="00C30A79" w:rsidDel="00C30A79">
            <w:rPr>
              <w:sz w:val="24"/>
              <w:szCs w:val="24"/>
            </w:rPr>
            <w:delText xml:space="preserve">that is </w:delText>
          </w:r>
        </w:del>
      </w:ins>
      <w:ins w:id="208" w:author="ERCOT [2]" w:date="2025-05-23T12:39:00Z" w16du:dateUtc="2025-05-23T17:39:00Z">
        <w:del w:id="209" w:author="LCRA 061125" w:date="2025-06-11T14:42:00Z" w16du:dateUtc="2025-06-11T19:42:00Z">
          <w:r w:rsidRPr="00C30A79" w:rsidDel="00C30A79">
            <w:rPr>
              <w:sz w:val="24"/>
              <w:szCs w:val="24"/>
            </w:rPr>
            <w:delText xml:space="preserve">needed </w:delText>
          </w:r>
        </w:del>
      </w:ins>
      <w:ins w:id="210" w:author="ERCOT [2]" w:date="2025-02-25T22:35:00Z">
        <w:del w:id="211" w:author="LCRA 061125" w:date="2025-06-11T14:42:00Z" w16du:dateUtc="2025-06-11T19:42:00Z">
          <w:r w:rsidRPr="00C30A79" w:rsidDel="00C30A79">
            <w:rPr>
              <w:sz w:val="24"/>
              <w:szCs w:val="24"/>
            </w:rPr>
            <w:delText xml:space="preserve">to support the </w:delText>
          </w:r>
        </w:del>
      </w:ins>
      <w:ins w:id="212" w:author="ERCOT [2]" w:date="2025-02-25T22:36:00Z">
        <w:del w:id="213" w:author="LCRA 061125" w:date="2025-06-11T14:42:00Z" w16du:dateUtc="2025-06-11T19:42:00Z">
          <w:r w:rsidRPr="00C30A79" w:rsidDel="00C30A79">
            <w:rPr>
              <w:sz w:val="24"/>
              <w:szCs w:val="24"/>
            </w:rPr>
            <w:delText xml:space="preserve">interconnection of </w:delText>
          </w:r>
        </w:del>
      </w:ins>
      <w:ins w:id="214" w:author="ERCOT [2]" w:date="2025-05-22T13:38:00Z" w16du:dateUtc="2025-05-22T18:38:00Z">
        <w:del w:id="215" w:author="LCRA 061125" w:date="2025-06-11T14:42:00Z" w16du:dateUtc="2025-06-11T19:42:00Z">
          <w:r w:rsidRPr="00C30A79" w:rsidDel="00C30A79">
            <w:rPr>
              <w:sz w:val="24"/>
              <w:szCs w:val="24"/>
            </w:rPr>
            <w:delText xml:space="preserve">a </w:delText>
          </w:r>
        </w:del>
      </w:ins>
      <w:ins w:id="216" w:author="ERCOT [2]" w:date="2025-02-25T22:36:00Z">
        <w:del w:id="217" w:author="LCRA 061125" w:date="2025-06-11T14:42:00Z" w16du:dateUtc="2025-06-11T19:42:00Z">
          <w:r w:rsidRPr="00C30A79" w:rsidDel="00C30A79">
            <w:rPr>
              <w:sz w:val="24"/>
              <w:szCs w:val="24"/>
            </w:rPr>
            <w:delText xml:space="preserve">new facility </w:delText>
          </w:r>
        </w:del>
      </w:ins>
      <w:ins w:id="218" w:author="ERCOT [2]" w:date="2025-02-25T22:37:00Z">
        <w:del w:id="219" w:author="LCRA 061125" w:date="2025-06-11T14:42:00Z" w16du:dateUtc="2025-06-11T19:42:00Z">
          <w:r w:rsidRPr="00C30A79" w:rsidDel="00C30A79">
            <w:rPr>
              <w:sz w:val="24"/>
              <w:szCs w:val="24"/>
            </w:rPr>
            <w:delText xml:space="preserve">as described in the </w:delText>
          </w:r>
        </w:del>
      </w:ins>
      <w:ins w:id="220" w:author="ERCOT [2]" w:date="2025-02-25T22:38:00Z">
        <w:del w:id="221" w:author="LCRA 061125" w:date="2025-06-11T14:42:00Z" w16du:dateUtc="2025-06-11T19:42:00Z">
          <w:r w:rsidRPr="00C30A79" w:rsidDel="00C30A79">
            <w:rPr>
              <w:sz w:val="24"/>
              <w:szCs w:val="24"/>
            </w:rPr>
            <w:delText>Public Utility Regulatory Act (PURA)</w:delText>
          </w:r>
        </w:del>
      </w:ins>
      <w:ins w:id="222" w:author="ERCOT [2]" w:date="2025-05-23T13:04:00Z" w16du:dateUtc="2025-05-23T18:04:00Z">
        <w:del w:id="223" w:author="LCRA 061125" w:date="2025-06-11T14:42:00Z" w16du:dateUtc="2025-06-11T19:42:00Z">
          <w:r w:rsidRPr="00C30A79" w:rsidDel="00C30A79">
            <w:rPr>
              <w:sz w:val="24"/>
              <w:szCs w:val="24"/>
            </w:rPr>
            <w:delText xml:space="preserve">, TEX. UTIL. CODE ANN. </w:delText>
          </w:r>
        </w:del>
      </w:ins>
      <w:ins w:id="224" w:author="ERCOT [2]" w:date="2025-02-25T22:38:00Z">
        <w:del w:id="225" w:author="LCRA 061125" w:date="2025-06-11T14:42:00Z" w16du:dateUtc="2025-06-11T19:42:00Z">
          <w:r w:rsidRPr="00C30A79" w:rsidDel="00C30A79">
            <w:rPr>
              <w:sz w:val="24"/>
              <w:szCs w:val="24"/>
            </w:rPr>
            <w:delText xml:space="preserve"> § 3</w:delText>
          </w:r>
        </w:del>
      </w:ins>
      <w:ins w:id="226" w:author="ERCOT [2]" w:date="2025-02-25T22:39:00Z">
        <w:del w:id="227" w:author="LCRA 061125" w:date="2025-06-11T14:42:00Z" w16du:dateUtc="2025-06-11T19:42:00Z">
          <w:r w:rsidRPr="00C30A79" w:rsidDel="00C30A79">
            <w:rPr>
              <w:sz w:val="24"/>
              <w:szCs w:val="24"/>
            </w:rPr>
            <w:delText>5</w:delText>
          </w:r>
        </w:del>
      </w:ins>
      <w:ins w:id="228" w:author="ERCOT [2]" w:date="2025-02-25T22:38:00Z">
        <w:del w:id="229" w:author="LCRA 061125" w:date="2025-06-11T14:42:00Z" w16du:dateUtc="2025-06-11T19:42:00Z">
          <w:r w:rsidRPr="00C30A79" w:rsidDel="00C30A79">
            <w:rPr>
              <w:sz w:val="24"/>
              <w:szCs w:val="24"/>
            </w:rPr>
            <w:delText>.</w:delText>
          </w:r>
        </w:del>
      </w:ins>
      <w:ins w:id="230" w:author="ERCOT [2]" w:date="2025-02-25T22:39:00Z">
        <w:del w:id="231" w:author="LCRA 061125" w:date="2025-06-11T14:42:00Z" w16du:dateUtc="2025-06-11T19:42:00Z">
          <w:r w:rsidRPr="00C30A79" w:rsidDel="00C30A79">
            <w:rPr>
              <w:sz w:val="24"/>
              <w:szCs w:val="24"/>
            </w:rPr>
            <w:delText>005(d)</w:delText>
          </w:r>
        </w:del>
      </w:ins>
      <w:ins w:id="232" w:author="ERCOT [2]" w:date="2025-02-25T22:43:00Z">
        <w:del w:id="233" w:author="LCRA 061125" w:date="2025-06-11T14:42:00Z" w16du:dateUtc="2025-06-11T19:42:00Z">
          <w:r w:rsidRPr="00C30A79" w:rsidDel="00C30A79">
            <w:rPr>
              <w:sz w:val="24"/>
              <w:szCs w:val="24"/>
            </w:rPr>
            <w:delText>;</w:delText>
          </w:r>
        </w:del>
      </w:ins>
      <w:ins w:id="234" w:author="ERCOT [2]" w:date="2025-02-25T22:47:00Z">
        <w:del w:id="235" w:author="LCRA 061125" w:date="2025-06-11T14:42:00Z" w16du:dateUtc="2025-06-11T19:42:00Z">
          <w:r w:rsidRPr="00C30A79" w:rsidDel="00C30A79">
            <w:rPr>
              <w:sz w:val="24"/>
              <w:szCs w:val="24"/>
            </w:rPr>
            <w:delText xml:space="preserve"> </w:delText>
          </w:r>
        </w:del>
      </w:ins>
      <w:ins w:id="236" w:author="ERCOT [2]" w:date="2025-05-05T22:14:00Z" w16du:dateUtc="2025-05-06T03:14:00Z">
        <w:del w:id="237" w:author="LCRA 061125" w:date="2025-06-11T14:42:00Z" w16du:dateUtc="2025-06-11T19:42:00Z">
          <w:r w:rsidRPr="00C30A79" w:rsidDel="00C30A79">
            <w:rPr>
              <w:sz w:val="24"/>
              <w:szCs w:val="24"/>
            </w:rPr>
            <w:delText>or</w:delText>
          </w:r>
        </w:del>
      </w:ins>
    </w:p>
    <w:p w14:paraId="7C8A7048" w14:textId="77777777" w:rsidR="00C30A79" w:rsidRPr="00EC3E3B" w:rsidRDefault="00C30A79" w:rsidP="00EC3E3B">
      <w:pPr>
        <w:pStyle w:val="BodyTextNumbered"/>
        <w:ind w:left="1267" w:hanging="547"/>
        <w:rPr>
          <w:ins w:id="238" w:author="TCPA 062725" w:date="2025-06-27T15:07:00Z" w16du:dateUtc="2025-06-27T20:07:00Z"/>
          <w:sz w:val="24"/>
          <w:szCs w:val="24"/>
        </w:rPr>
      </w:pPr>
      <w:ins w:id="239" w:author="ERCOT [2]" w:date="2025-02-25T22:43:00Z">
        <w:del w:id="240" w:author="LCRA 061125" w:date="2025-06-11T14:42:00Z" w16du:dateUtc="2025-06-11T19:42:00Z">
          <w:r w:rsidRPr="00C30A79" w:rsidDel="00C30A79">
            <w:rPr>
              <w:sz w:val="24"/>
              <w:szCs w:val="24"/>
            </w:rPr>
            <w:delText>(</w:delText>
          </w:r>
        </w:del>
      </w:ins>
      <w:ins w:id="241" w:author="ERCOT [2]" w:date="2025-05-05T22:20:00Z" w16du:dateUtc="2025-05-06T03:20:00Z">
        <w:del w:id="242" w:author="LCRA 061125" w:date="2025-06-11T14:42:00Z" w16du:dateUtc="2025-06-11T19:42:00Z">
          <w:r w:rsidRPr="00C30A79" w:rsidDel="00C30A79">
            <w:rPr>
              <w:sz w:val="24"/>
              <w:szCs w:val="24"/>
            </w:rPr>
            <w:delText>d</w:delText>
          </w:r>
        </w:del>
      </w:ins>
      <w:ins w:id="243" w:author="ERCOT [2]" w:date="2025-02-25T22:43:00Z">
        <w:del w:id="244" w:author="LCRA 061125" w:date="2025-06-11T14:42:00Z" w16du:dateUtc="2025-06-11T19:42:00Z">
          <w:r w:rsidRPr="00C30A79" w:rsidDel="00C30A79">
            <w:rPr>
              <w:sz w:val="24"/>
              <w:szCs w:val="24"/>
            </w:rPr>
            <w:delText>)</w:delText>
          </w:r>
          <w:r w:rsidRPr="00C30A79" w:rsidDel="00C30A79">
            <w:rPr>
              <w:sz w:val="24"/>
              <w:szCs w:val="24"/>
            </w:rPr>
            <w:tab/>
            <w:delText xml:space="preserve">The </w:delText>
          </w:r>
        </w:del>
      </w:ins>
      <w:ins w:id="245" w:author="ERCOT [2]" w:date="2025-05-23T12:40:00Z" w16du:dateUtc="2025-05-23T17:40:00Z">
        <w:del w:id="246" w:author="LCRA 061125" w:date="2025-06-11T14:42:00Z" w16du:dateUtc="2025-06-11T19:42:00Z">
          <w:r w:rsidRPr="00C30A79" w:rsidDel="00C30A79">
            <w:rPr>
              <w:sz w:val="24"/>
              <w:szCs w:val="24"/>
            </w:rPr>
            <w:delText xml:space="preserve">Resource </w:delText>
          </w:r>
        </w:del>
      </w:ins>
      <w:ins w:id="247" w:author="ERCOT [2]" w:date="2025-05-23T13:05:00Z" w16du:dateUtc="2025-05-23T18:05:00Z">
        <w:del w:id="248" w:author="LCRA 061125" w:date="2025-06-11T14:42:00Z" w16du:dateUtc="2025-06-11T19:42:00Z">
          <w:r w:rsidRPr="00C30A79" w:rsidDel="00C30A79">
            <w:rPr>
              <w:sz w:val="24"/>
              <w:szCs w:val="24"/>
            </w:rPr>
            <w:delText xml:space="preserve">must </w:delText>
          </w:r>
        </w:del>
      </w:ins>
      <w:ins w:id="249" w:author="ERCOT [2]" w:date="2025-02-25T22:47:00Z">
        <w:del w:id="250" w:author="LCRA 061125" w:date="2025-06-11T14:42:00Z" w16du:dateUtc="2025-06-11T19:42:00Z">
          <w:r w:rsidRPr="00C30A79" w:rsidDel="00C30A79">
            <w:rPr>
              <w:sz w:val="24"/>
              <w:szCs w:val="24"/>
            </w:rPr>
            <w:delText>take</w:delText>
          </w:r>
        </w:del>
      </w:ins>
      <w:ins w:id="251" w:author="ERCOT [2]" w:date="2025-05-23T13:06:00Z" w16du:dateUtc="2025-05-23T18:06:00Z">
        <w:del w:id="252" w:author="LCRA 061125" w:date="2025-06-11T14:42:00Z" w16du:dateUtc="2025-06-11T19:42:00Z">
          <w:r w:rsidRPr="00C30A79" w:rsidDel="00C30A79">
            <w:rPr>
              <w:sz w:val="24"/>
              <w:szCs w:val="24"/>
            </w:rPr>
            <w:delText xml:space="preserve"> </w:delText>
          </w:r>
        </w:del>
      </w:ins>
      <w:ins w:id="253" w:author="ERCOT [2]" w:date="2025-05-23T12:43:00Z" w16du:dateUtc="2025-05-23T17:43:00Z">
        <w:del w:id="254" w:author="LCRA 061125" w:date="2025-06-11T14:42:00Z" w16du:dateUtc="2025-06-11T19:42:00Z">
          <w:r w:rsidRPr="00C30A79" w:rsidDel="00C30A79">
            <w:rPr>
              <w:sz w:val="24"/>
              <w:szCs w:val="24"/>
            </w:rPr>
            <w:delText xml:space="preserve">an Outage to </w:delText>
          </w:r>
        </w:del>
      </w:ins>
      <w:ins w:id="255" w:author="ERCOT [2]" w:date="2025-05-22T14:21:00Z" w16du:dateUtc="2025-05-22T19:21:00Z">
        <w:del w:id="256" w:author="LCRA 061125" w:date="2025-06-11T14:42:00Z" w16du:dateUtc="2025-06-11T19:42:00Z">
          <w:r w:rsidRPr="00C30A79" w:rsidDel="00C30A79">
            <w:rPr>
              <w:sz w:val="24"/>
              <w:szCs w:val="24"/>
            </w:rPr>
            <w:delText>make improvements</w:delText>
          </w:r>
        </w:del>
      </w:ins>
      <w:ins w:id="257" w:author="ERCOT [2]" w:date="2025-02-25T22:47:00Z">
        <w:del w:id="258" w:author="LCRA 061125" w:date="2025-06-11T14:42:00Z" w16du:dateUtc="2025-06-11T19:42:00Z">
          <w:r w:rsidRPr="00C30A79" w:rsidDel="00C30A79">
            <w:rPr>
              <w:sz w:val="24"/>
              <w:szCs w:val="24"/>
            </w:rPr>
            <w:delText xml:space="preserve"> </w:delText>
          </w:r>
        </w:del>
      </w:ins>
      <w:ins w:id="259" w:author="ERCOT [2]" w:date="2025-05-23T12:42:00Z" w16du:dateUtc="2025-05-23T17:42:00Z">
        <w:del w:id="260" w:author="LCRA 061125" w:date="2025-06-11T14:42:00Z" w16du:dateUtc="2025-06-11T19:42:00Z">
          <w:r w:rsidRPr="00C30A79" w:rsidDel="00C30A79">
            <w:rPr>
              <w:sz w:val="24"/>
              <w:szCs w:val="24"/>
            </w:rPr>
            <w:delText xml:space="preserve">necessary </w:delText>
          </w:r>
        </w:del>
      </w:ins>
      <w:ins w:id="261" w:author="ERCOT [2]" w:date="2025-02-25T22:47:00Z">
        <w:del w:id="262" w:author="LCRA 061125" w:date="2025-06-11T14:42:00Z" w16du:dateUtc="2025-06-11T19:42:00Z">
          <w:r w:rsidRPr="00C30A79" w:rsidDel="00C30A79">
            <w:rPr>
              <w:sz w:val="24"/>
              <w:szCs w:val="24"/>
            </w:rPr>
            <w:delText xml:space="preserve">to </w:delText>
          </w:r>
        </w:del>
      </w:ins>
      <w:ins w:id="263" w:author="ERCOT [2]" w:date="2025-02-25T22:44:00Z">
        <w:del w:id="264" w:author="LCRA 061125" w:date="2025-06-11T14:42:00Z" w16du:dateUtc="2025-06-11T19:42:00Z">
          <w:r w:rsidRPr="00C30A79" w:rsidDel="00C30A79">
            <w:rPr>
              <w:sz w:val="24"/>
              <w:szCs w:val="24"/>
            </w:rPr>
            <w:delText xml:space="preserve">meet </w:delText>
          </w:r>
        </w:del>
      </w:ins>
      <w:ins w:id="265" w:author="ERCOT [2]" w:date="2025-02-25T22:47:00Z">
        <w:del w:id="266" w:author="LCRA 061125" w:date="2025-06-11T14:42:00Z" w16du:dateUtc="2025-06-11T19:42:00Z">
          <w:r w:rsidRPr="00C30A79" w:rsidDel="00C30A79">
            <w:rPr>
              <w:sz w:val="24"/>
              <w:szCs w:val="24"/>
            </w:rPr>
            <w:delText xml:space="preserve">state or federal </w:delText>
          </w:r>
        </w:del>
      </w:ins>
      <w:ins w:id="267" w:author="ERCOT [2]" w:date="2025-02-25T22:44:00Z">
        <w:del w:id="268" w:author="LCRA 061125" w:date="2025-06-11T14:42:00Z" w16du:dateUtc="2025-06-11T19:42:00Z">
          <w:r w:rsidRPr="00C30A79" w:rsidDel="00C30A79">
            <w:rPr>
              <w:sz w:val="24"/>
              <w:szCs w:val="24"/>
            </w:rPr>
            <w:delText>regulatory</w:delText>
          </w:r>
        </w:del>
      </w:ins>
      <w:ins w:id="269" w:author="ERCOT [2]" w:date="2025-02-25T22:47:00Z">
        <w:del w:id="270" w:author="LCRA 061125" w:date="2025-06-11T14:42:00Z" w16du:dateUtc="2025-06-11T19:42:00Z">
          <w:r w:rsidRPr="00C30A79" w:rsidDel="00C30A79">
            <w:rPr>
              <w:sz w:val="24"/>
              <w:szCs w:val="24"/>
            </w:rPr>
            <w:delText xml:space="preserve"> environmental requirements</w:delText>
          </w:r>
        </w:del>
      </w:ins>
      <w:ins w:id="271" w:author="ERCOT [2]" w:date="2025-05-22T14:01:00Z" w16du:dateUtc="2025-05-22T19:01:00Z">
        <w:del w:id="272" w:author="LCRA 061125" w:date="2025-06-11T14:42:00Z" w16du:dateUtc="2025-06-11T19:42:00Z">
          <w:r w:rsidRPr="00C30A79" w:rsidDel="00C30A79">
            <w:rPr>
              <w:sz w:val="24"/>
              <w:szCs w:val="24"/>
            </w:rPr>
            <w:delText xml:space="preserve"> </w:delText>
          </w:r>
        </w:del>
      </w:ins>
      <w:ins w:id="273" w:author="ERCOT [2]" w:date="2025-05-23T13:05:00Z" w16du:dateUtc="2025-05-23T18:05:00Z">
        <w:del w:id="274" w:author="LCRA 061125" w:date="2025-06-11T14:42:00Z" w16du:dateUtc="2025-06-11T19:42:00Z">
          <w:r w:rsidRPr="00C30A79" w:rsidDel="00C30A79">
            <w:rPr>
              <w:sz w:val="24"/>
              <w:szCs w:val="24"/>
            </w:rPr>
            <w:delText>that would</w:delText>
          </w:r>
        </w:del>
      </w:ins>
      <w:ins w:id="275" w:author="ERCOT [2]" w:date="2025-05-22T14:01:00Z" w16du:dateUtc="2025-05-22T19:01:00Z">
        <w:del w:id="276" w:author="LCRA 061125" w:date="2025-06-11T14:42:00Z" w16du:dateUtc="2025-06-11T19:42:00Z">
          <w:r w:rsidRPr="00C30A79" w:rsidDel="00C30A79">
            <w:rPr>
              <w:sz w:val="24"/>
              <w:szCs w:val="24"/>
            </w:rPr>
            <w:delText xml:space="preserve"> </w:delText>
          </w:r>
        </w:del>
      </w:ins>
      <w:ins w:id="277" w:author="ERCOT [2]" w:date="2025-05-23T13:06:00Z" w16du:dateUtc="2025-05-23T18:06:00Z">
        <w:del w:id="278" w:author="LCRA 061125" w:date="2025-06-11T14:42:00Z" w16du:dateUtc="2025-06-11T19:42:00Z">
          <w:r w:rsidRPr="00C30A79" w:rsidDel="00C30A79">
            <w:rPr>
              <w:sz w:val="24"/>
              <w:szCs w:val="24"/>
            </w:rPr>
            <w:delText xml:space="preserve">otherwise </w:delText>
          </w:r>
        </w:del>
      </w:ins>
      <w:ins w:id="279" w:author="ERCOT [2]" w:date="2025-05-22T14:01:00Z" w16du:dateUtc="2025-05-22T19:01:00Z">
        <w:del w:id="280" w:author="LCRA 061125" w:date="2025-06-11T14:42:00Z" w16du:dateUtc="2025-06-11T19:42:00Z">
          <w:r w:rsidRPr="00C30A79" w:rsidDel="00C30A79">
            <w:rPr>
              <w:sz w:val="24"/>
              <w:szCs w:val="24"/>
            </w:rPr>
            <w:delText xml:space="preserve">prevent </w:delText>
          </w:r>
        </w:del>
      </w:ins>
      <w:ins w:id="281" w:author="ERCOT [2]" w:date="2025-05-23T12:44:00Z" w16du:dateUtc="2025-05-23T17:44:00Z">
        <w:del w:id="282" w:author="LCRA 061125" w:date="2025-06-11T14:42:00Z" w16du:dateUtc="2025-06-11T19:42:00Z">
          <w:r w:rsidRPr="00C30A79" w:rsidDel="00C30A79">
            <w:rPr>
              <w:sz w:val="24"/>
              <w:szCs w:val="24"/>
            </w:rPr>
            <w:delText xml:space="preserve">the </w:delText>
          </w:r>
          <w:r w:rsidRPr="00EC3E3B" w:rsidDel="00C30A79">
            <w:rPr>
              <w:sz w:val="24"/>
              <w:szCs w:val="24"/>
            </w:rPr>
            <w:delText xml:space="preserve">Resource </w:delText>
          </w:r>
        </w:del>
      </w:ins>
      <w:ins w:id="283" w:author="ERCOT [2]" w:date="2025-05-23T13:06:00Z" w16du:dateUtc="2025-05-23T18:06:00Z">
        <w:del w:id="284" w:author="LCRA 061125" w:date="2025-06-11T14:42:00Z" w16du:dateUtc="2025-06-11T19:42:00Z">
          <w:r w:rsidRPr="00EC3E3B" w:rsidDel="00C30A79">
            <w:rPr>
              <w:sz w:val="24"/>
              <w:szCs w:val="24"/>
            </w:rPr>
            <w:delText>from operating</w:delText>
          </w:r>
        </w:del>
      </w:ins>
      <w:del w:id="285" w:author="LCRA 061125" w:date="2025-06-11T14:42:00Z" w16du:dateUtc="2025-06-11T19:42:00Z">
        <w:r w:rsidRPr="00EC3E3B" w:rsidDel="00C30A79">
          <w:rPr>
            <w:sz w:val="24"/>
            <w:szCs w:val="24"/>
          </w:rPr>
          <w:delText>.</w:delText>
        </w:r>
      </w:del>
      <w:bookmarkStart w:id="286" w:name="_Toc400526080"/>
      <w:bookmarkStart w:id="287" w:name="_Toc405534398"/>
      <w:bookmarkStart w:id="288" w:name="_Toc406570411"/>
      <w:bookmarkStart w:id="289" w:name="_Toc410910563"/>
      <w:bookmarkStart w:id="290" w:name="_Toc411840991"/>
      <w:bookmarkStart w:id="291" w:name="_Toc422146953"/>
      <w:bookmarkStart w:id="292" w:name="_Toc433020549"/>
      <w:bookmarkStart w:id="293" w:name="_Toc437261990"/>
      <w:bookmarkStart w:id="294" w:name="_Toc478375161"/>
      <w:bookmarkStart w:id="295" w:name="_Toc189040099"/>
      <w:bookmarkStart w:id="296" w:name="_Toc204048495"/>
    </w:p>
    <w:p w14:paraId="2896E88B" w14:textId="77777777" w:rsidR="00EC3E3B" w:rsidRPr="00EC3E3B" w:rsidRDefault="00EC3E3B" w:rsidP="00EC3E3B">
      <w:pPr>
        <w:pStyle w:val="BodyTextNumbered"/>
        <w:ind w:left="1267" w:hanging="547"/>
        <w:rPr>
          <w:ins w:id="297" w:author="TCPA 062725" w:date="2025-06-27T15:07:00Z" w16du:dateUtc="2025-06-27T20:07:00Z"/>
          <w:sz w:val="24"/>
          <w:szCs w:val="24"/>
        </w:rPr>
      </w:pPr>
      <w:ins w:id="298" w:author="TCPA 062725" w:date="2025-06-27T15:07:00Z" w16du:dateUtc="2025-06-27T20:07:00Z">
        <w:r w:rsidRPr="00EC3E3B">
          <w:rPr>
            <w:sz w:val="24"/>
            <w:szCs w:val="24"/>
          </w:rPr>
          <w:t>(a)</w:t>
        </w:r>
        <w:r w:rsidRPr="00EC3E3B">
          <w:rPr>
            <w:sz w:val="24"/>
            <w:szCs w:val="24"/>
          </w:rPr>
          <w:tab/>
          <w:t xml:space="preserve">The Resource cannot operate due to unavailable fuel supply such as gas pipeline outages; </w:t>
        </w:r>
      </w:ins>
    </w:p>
    <w:p w14:paraId="4063D67E" w14:textId="77777777" w:rsidR="00EC3E3B" w:rsidRPr="00EC3E3B" w:rsidRDefault="00EC3E3B" w:rsidP="00EC3E3B">
      <w:pPr>
        <w:pStyle w:val="BodyTextNumbered"/>
        <w:ind w:left="1267" w:hanging="547"/>
        <w:rPr>
          <w:ins w:id="299" w:author="TCPA 062725" w:date="2025-06-27T15:07:00Z" w16du:dateUtc="2025-06-27T20:07:00Z"/>
          <w:sz w:val="24"/>
          <w:szCs w:val="24"/>
        </w:rPr>
      </w:pPr>
      <w:ins w:id="300" w:author="TCPA 062725" w:date="2025-06-27T15:07:00Z" w16du:dateUtc="2025-06-27T20:07:00Z">
        <w:r w:rsidRPr="00EC3E3B">
          <w:rPr>
            <w:sz w:val="24"/>
            <w:szCs w:val="24"/>
          </w:rPr>
          <w:t>(b)</w:t>
        </w:r>
        <w:r w:rsidRPr="00EC3E3B">
          <w:rPr>
            <w:sz w:val="24"/>
            <w:szCs w:val="24"/>
          </w:rPr>
          <w:tab/>
          <w:t>The Resource must take an Outage to effectuate a fuel source conversion and does not meet the requirements of submitting the notification of Suspension of Operations of a Generation Resource;</w:t>
        </w:r>
      </w:ins>
    </w:p>
    <w:p w14:paraId="512869E0" w14:textId="5F97F603" w:rsidR="00EC3E3B" w:rsidRPr="00EC3E3B" w:rsidRDefault="00EC3E3B" w:rsidP="00EC3E3B">
      <w:pPr>
        <w:pStyle w:val="BodyTextNumbered"/>
        <w:ind w:left="1267" w:hanging="547"/>
        <w:rPr>
          <w:ins w:id="301" w:author="TCPA 062725" w:date="2025-06-27T15:07:00Z" w16du:dateUtc="2025-06-27T20:07:00Z"/>
          <w:sz w:val="24"/>
          <w:szCs w:val="24"/>
        </w:rPr>
      </w:pPr>
      <w:ins w:id="302" w:author="TCPA 062725" w:date="2025-06-27T15:07:00Z" w16du:dateUtc="2025-06-27T20:07:00Z">
        <w:r w:rsidRPr="00EC3E3B">
          <w:rPr>
            <w:sz w:val="24"/>
            <w:szCs w:val="24"/>
          </w:rPr>
          <w:t>(c)</w:t>
        </w:r>
        <w:r w:rsidRPr="00EC3E3B">
          <w:rPr>
            <w:sz w:val="24"/>
            <w:szCs w:val="24"/>
          </w:rPr>
          <w:tab/>
          <w:t xml:space="preserve">The Resource will be unable to operate due to a Planned Transmission Outage that is needed to support the interconnection of a new facility as described in the Public Utility Regulatory Act (PURA), TEX. UTIL. CODE ANN. § 35.005(d); </w:t>
        </w:r>
      </w:ins>
    </w:p>
    <w:p w14:paraId="1672A8DE" w14:textId="40A6396C" w:rsidR="00EC3E3B" w:rsidRDefault="00EC3E3B" w:rsidP="00EC3E3B">
      <w:pPr>
        <w:pStyle w:val="BodyTextNumbered"/>
        <w:ind w:left="1267" w:hanging="547"/>
        <w:rPr>
          <w:ins w:id="303" w:author="TCPA 062725" w:date="2025-06-27T15:08:00Z" w16du:dateUtc="2025-06-27T20:08:00Z"/>
          <w:sz w:val="24"/>
          <w:szCs w:val="24"/>
        </w:rPr>
      </w:pPr>
      <w:ins w:id="304" w:author="TCPA 062725" w:date="2025-06-27T15:07:00Z" w16du:dateUtc="2025-06-27T20:07:00Z">
        <w:r w:rsidRPr="00EC3E3B">
          <w:rPr>
            <w:sz w:val="24"/>
            <w:szCs w:val="24"/>
          </w:rPr>
          <w:t>(d)</w:t>
        </w:r>
        <w:r w:rsidRPr="00EC3E3B">
          <w:rPr>
            <w:sz w:val="24"/>
            <w:szCs w:val="24"/>
          </w:rPr>
          <w:tab/>
          <w:t>The Resource must take an Outage to make improvements necessary to meet state or federal regulatory environmental requirements that would otherwise prevent the Resource from operating</w:t>
        </w:r>
      </w:ins>
      <w:ins w:id="305" w:author="TCPA 062725" w:date="2025-06-27T15:08:00Z" w16du:dateUtc="2025-06-27T20:08:00Z">
        <w:r>
          <w:rPr>
            <w:sz w:val="24"/>
            <w:szCs w:val="24"/>
          </w:rPr>
          <w:t>; or</w:t>
        </w:r>
      </w:ins>
    </w:p>
    <w:p w14:paraId="16F53114" w14:textId="7007D48A" w:rsidR="00EC3E3B" w:rsidRDefault="00EC3E3B" w:rsidP="00EC3E3B">
      <w:pPr>
        <w:pStyle w:val="BodyTextNumbered"/>
        <w:ind w:left="1267" w:hanging="547"/>
        <w:rPr>
          <w:sz w:val="24"/>
          <w:szCs w:val="24"/>
        </w:rPr>
      </w:pPr>
      <w:ins w:id="306" w:author="TCPA 062725" w:date="2025-06-27T15:08:00Z" w16du:dateUtc="2025-06-27T20:08:00Z">
        <w:r>
          <w:rPr>
            <w:sz w:val="24"/>
            <w:szCs w:val="24"/>
          </w:rPr>
          <w:t>(e)</w:t>
        </w:r>
        <w:r>
          <w:rPr>
            <w:sz w:val="24"/>
            <w:szCs w:val="24"/>
          </w:rPr>
          <w:tab/>
        </w:r>
      </w:ins>
      <w:ins w:id="307" w:author="TCPA 062725" w:date="2025-06-27T15:09:00Z" w16du:dateUtc="2025-06-27T20:09:00Z">
        <w:r>
          <w:rPr>
            <w:sz w:val="24"/>
            <w:szCs w:val="24"/>
          </w:rPr>
          <w:t>Other good cause shown.</w:t>
        </w:r>
      </w:ins>
    </w:p>
    <w:p w14:paraId="22028FFA" w14:textId="6F50744C" w:rsidR="00614E60" w:rsidRPr="00C30A79" w:rsidRDefault="00614E60" w:rsidP="00C30A79">
      <w:pPr>
        <w:keepNext/>
        <w:widowControl w:val="0"/>
        <w:tabs>
          <w:tab w:val="left" w:pos="1260"/>
        </w:tabs>
        <w:spacing w:before="240" w:after="240"/>
        <w:ind w:left="1260" w:hanging="1260"/>
        <w:outlineLvl w:val="3"/>
        <w:rPr>
          <w:b/>
          <w:bCs/>
          <w:snapToGrid w:val="0"/>
        </w:rPr>
      </w:pPr>
      <w:r w:rsidRPr="00C30A79">
        <w:rPr>
          <w:b/>
          <w:bCs/>
          <w:snapToGrid w:val="0"/>
        </w:rPr>
        <w:t>3.1.6.4</w:t>
      </w:r>
      <w:r w:rsidRPr="00C30A79">
        <w:rPr>
          <w:b/>
          <w:bCs/>
          <w:snapToGrid w:val="0"/>
        </w:rPr>
        <w:tab/>
        <w:t>Approval of Changes to a Resource Outage Plan</w:t>
      </w:r>
      <w:bookmarkEnd w:id="286"/>
      <w:bookmarkEnd w:id="287"/>
      <w:bookmarkEnd w:id="288"/>
      <w:bookmarkEnd w:id="289"/>
      <w:bookmarkEnd w:id="290"/>
      <w:bookmarkEnd w:id="291"/>
      <w:bookmarkEnd w:id="292"/>
      <w:bookmarkEnd w:id="293"/>
      <w:bookmarkEnd w:id="294"/>
      <w:bookmarkEnd w:id="295"/>
      <w:r w:rsidRPr="00C30A79">
        <w:rPr>
          <w:b/>
          <w:bCs/>
          <w:snapToGrid w:val="0"/>
        </w:rPr>
        <w:t xml:space="preserve"> </w:t>
      </w:r>
    </w:p>
    <w:p w14:paraId="575A296F" w14:textId="77777777" w:rsidR="00614E60" w:rsidRPr="00614E60" w:rsidRDefault="00614E60">
      <w:pPr>
        <w:spacing w:after="240"/>
        <w:ind w:left="720" w:hanging="720"/>
        <w:rPr>
          <w:iCs/>
        </w:rPr>
      </w:pPr>
      <w:r w:rsidRPr="00614E60">
        <w:rPr>
          <w:iCs/>
        </w:rPr>
        <w:t>(1)</w:t>
      </w:r>
      <w:r w:rsidRPr="00614E60">
        <w:rPr>
          <w:iCs/>
        </w:rPr>
        <w:tab/>
        <w:t xml:space="preserve">A Resource Entity should request approval as soon as practicable from ERCOT for all changes to a previously approved Resource Outage plan.  </w:t>
      </w:r>
    </w:p>
    <w:p w14:paraId="38F46955" w14:textId="7EA2EE9C" w:rsidR="00614E60" w:rsidRPr="00614E60" w:rsidRDefault="00614E60">
      <w:pPr>
        <w:spacing w:after="240"/>
        <w:ind w:left="720" w:hanging="720"/>
        <w:rPr>
          <w:iCs/>
        </w:rPr>
      </w:pPr>
      <w:r w:rsidRPr="00614E60">
        <w:rPr>
          <w:iCs/>
        </w:rPr>
        <w:t>(2)</w:t>
      </w:r>
      <w:r w:rsidRPr="00614E60">
        <w:rPr>
          <w:iCs/>
        </w:rPr>
        <w:tab/>
        <w:t>A Resource Entity must request approval from ERCOT for all changes to a previously approved Resource Planned Outage.</w:t>
      </w:r>
      <w:ins w:id="308" w:author="TCPA 062725" w:date="2025-06-27T15:10:00Z" w16du:dateUtc="2025-06-27T20:10:00Z">
        <w:r w:rsidR="00F93867">
          <w:rPr>
            <w:iCs/>
          </w:rPr>
          <w:t xml:space="preserve">  </w:t>
        </w:r>
        <w:r w:rsidR="00F93867">
          <w:rPr>
            <w:iCs/>
          </w:rPr>
          <w:t>A Resource Entity may request approval from ERCOT to transfer an approved Resource Planned Outage for a Generation Resource to another Generation Resource if both are represented by the same QSE.</w:t>
        </w:r>
      </w:ins>
    </w:p>
    <w:p w14:paraId="1379ABD6" w14:textId="77777777" w:rsidR="00614E60" w:rsidRPr="00614E60" w:rsidRDefault="00614E60">
      <w:pPr>
        <w:spacing w:after="240"/>
        <w:ind w:left="1440" w:hanging="720"/>
      </w:pPr>
      <w:r w:rsidRPr="00614E60">
        <w:t>(a)</w:t>
      </w:r>
      <w:r w:rsidRPr="00614E60">
        <w:tab/>
        <w:t xml:space="preserve">ERCOT shall approve requests for changes to Resource Planned Outages and Maintenance Outages, except that: </w:t>
      </w:r>
    </w:p>
    <w:p w14:paraId="3DC1EEEF" w14:textId="2786C6C9" w:rsidR="00614E60" w:rsidRPr="00614E60" w:rsidRDefault="00614E60">
      <w:pPr>
        <w:spacing w:after="240"/>
        <w:ind w:left="2160" w:hanging="720"/>
        <w:rPr>
          <w:bCs/>
        </w:rPr>
      </w:pPr>
      <w:r w:rsidRPr="00614E60">
        <w:t>(i)</w:t>
      </w:r>
      <w:r w:rsidRPr="00614E60">
        <w:tab/>
        <w:t xml:space="preserve">ERCOT shall reject a Resource Outage plan change request if the proposed approval would cause the </w:t>
      </w:r>
      <w:ins w:id="309" w:author="TCPA 062725" w:date="2025-06-27T15:10:00Z" w16du:dateUtc="2025-06-27T20:10:00Z">
        <w:r w:rsidR="00F93867">
          <w:t xml:space="preserve">average </w:t>
        </w:r>
      </w:ins>
      <w:r w:rsidRPr="00614E60">
        <w:t xml:space="preserve">aggregate MW of Resource Outages to exceed the </w:t>
      </w:r>
      <w:del w:id="310" w:author="ERCOT" w:date="2025-05-22T12:29:00Z" w16du:dateUtc="2025-05-22T17:29:00Z">
        <w:r w:rsidRPr="00614E60" w:rsidDel="0066671A">
          <w:delText>Maximum Daily Resource Planned Outage Capacity</w:delText>
        </w:r>
      </w:del>
      <w:ins w:id="311" w:author="TCPA 062725" w:date="2025-06-27T15:10:00Z" w16du:dateUtc="2025-06-27T20:10:00Z">
        <w:r w:rsidR="00F93867">
          <w:t xml:space="preserve">average </w:t>
        </w:r>
      </w:ins>
      <w:ins w:id="312" w:author="ERCOT" w:date="2025-05-22T12:29:00Z" w16du:dateUtc="2025-05-22T17:29:00Z">
        <w:r w:rsidRPr="00614E60">
          <w:t>RPOL</w:t>
        </w:r>
      </w:ins>
      <w:r w:rsidRPr="00614E60">
        <w:rPr>
          <w:bCs/>
        </w:rPr>
        <w:t xml:space="preserve"> </w:t>
      </w:r>
      <w:del w:id="313" w:author="TCPA 062725" w:date="2025-06-27T15:10:00Z" w16du:dateUtc="2025-06-27T20:10:00Z">
        <w:r w:rsidRPr="00614E60" w:rsidDel="00F93867">
          <w:rPr>
            <w:bCs/>
          </w:rPr>
          <w:delText xml:space="preserve">at any point </w:delText>
        </w:r>
      </w:del>
      <w:r w:rsidRPr="00614E60">
        <w:rPr>
          <w:bCs/>
        </w:rPr>
        <w:t>during the duration of the proposed Resource Outage;</w:t>
      </w:r>
      <w:r w:rsidRPr="00614E60">
        <w:t xml:space="preserve"> </w:t>
      </w:r>
      <w:r w:rsidRPr="00614E60">
        <w:rPr>
          <w:bCs/>
        </w:rPr>
        <w:t>and</w:t>
      </w:r>
    </w:p>
    <w:p w14:paraId="53F81785" w14:textId="77777777" w:rsidR="00614E60" w:rsidRPr="00614E60" w:rsidRDefault="00614E60">
      <w:pPr>
        <w:spacing w:after="240"/>
        <w:ind w:left="2160" w:hanging="720"/>
      </w:pPr>
      <w:r w:rsidRPr="00614E60">
        <w:rPr>
          <w:bCs/>
        </w:rPr>
        <w:t>(ii)</w:t>
      </w:r>
      <w:r w:rsidRPr="00614E60">
        <w:rPr>
          <w:bCs/>
        </w:rPr>
        <w:tab/>
      </w:r>
      <w:r w:rsidRPr="00614E60">
        <w:t xml:space="preserve">ERCOT shall reject a Resource Outage plan change request if the proposed approval will impair ERCOT’s ability to meet applicable reliability standards, taking into consideration all previously approved and accepted Outages. </w:t>
      </w:r>
    </w:p>
    <w:p w14:paraId="6FAB3B34" w14:textId="77777777" w:rsidR="00614E60" w:rsidRPr="00614E60" w:rsidRDefault="00614E60">
      <w:pPr>
        <w:spacing w:after="240"/>
        <w:ind w:left="720" w:hanging="720"/>
        <w:rPr>
          <w:iCs/>
        </w:rPr>
      </w:pPr>
      <w:r w:rsidRPr="00614E60">
        <w:lastRenderedPageBreak/>
        <w:t>(3)</w:t>
      </w:r>
      <w:r w:rsidRPr="00614E60">
        <w:tab/>
        <w:t xml:space="preserve">Following approval, where ERCOT determines that the Resource Outage plan is expected to result in a violation of an ERCOT reliability criterion or that may result in a cancellation of a Transmission Facilities Planned Outage, </w:t>
      </w:r>
      <w:r w:rsidRPr="00614E60">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170B3DB1" w14:textId="77777777" w:rsidR="00614E60" w:rsidRPr="00614E60" w:rsidRDefault="00614E60">
      <w:pPr>
        <w:pStyle w:val="BodyTextNumbered"/>
        <w:rPr>
          <w:sz w:val="24"/>
          <w:szCs w:val="24"/>
        </w:rPr>
      </w:pPr>
      <w:r w:rsidRPr="00614E60">
        <w:rPr>
          <w:sz w:val="24"/>
          <w:szCs w:val="24"/>
        </w:rPr>
        <w:t>(4)</w:t>
      </w:r>
      <w:r w:rsidRPr="00614E60">
        <w:rPr>
          <w:sz w:val="24"/>
          <w:szCs w:val="24"/>
        </w:rP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96"/>
    </w:p>
    <w:p w14:paraId="254A7643" w14:textId="77777777" w:rsidR="00614E60" w:rsidRPr="00C30A79" w:rsidRDefault="00614E60" w:rsidP="00C30A79">
      <w:pPr>
        <w:keepNext/>
        <w:widowControl w:val="0"/>
        <w:tabs>
          <w:tab w:val="left" w:pos="1260"/>
        </w:tabs>
        <w:spacing w:before="240" w:after="240"/>
        <w:ind w:left="1260" w:hanging="1260"/>
        <w:outlineLvl w:val="3"/>
        <w:rPr>
          <w:b/>
          <w:bCs/>
          <w:snapToGrid w:val="0"/>
        </w:rPr>
      </w:pPr>
      <w:bookmarkStart w:id="314" w:name="_Toc400526084"/>
      <w:bookmarkStart w:id="315" w:name="_Toc405534402"/>
      <w:bookmarkStart w:id="316" w:name="_Toc406570415"/>
      <w:bookmarkStart w:id="317" w:name="_Toc410910567"/>
      <w:bookmarkStart w:id="318" w:name="_Toc411840995"/>
      <w:bookmarkStart w:id="319" w:name="_Toc422146957"/>
      <w:bookmarkStart w:id="320" w:name="_Toc433020553"/>
      <w:bookmarkStart w:id="321" w:name="_Toc437261994"/>
      <w:bookmarkStart w:id="322" w:name="_Toc478375165"/>
      <w:bookmarkStart w:id="323" w:name="_Toc193984131"/>
      <w:bookmarkStart w:id="324" w:name="_Toc189040108"/>
      <w:r w:rsidRPr="00C30A79">
        <w:rPr>
          <w:b/>
          <w:bCs/>
          <w:snapToGrid w:val="0"/>
        </w:rPr>
        <w:t>3.1.6.8</w:t>
      </w:r>
      <w:r w:rsidRPr="00C30A79">
        <w:rPr>
          <w:b/>
          <w:bCs/>
          <w:snapToGrid w:val="0"/>
        </w:rPr>
        <w:tab/>
        <w:t>Resource Outage Rejection Notice</w:t>
      </w:r>
      <w:bookmarkEnd w:id="314"/>
      <w:bookmarkEnd w:id="315"/>
      <w:bookmarkEnd w:id="316"/>
      <w:bookmarkEnd w:id="317"/>
      <w:bookmarkEnd w:id="318"/>
      <w:bookmarkEnd w:id="319"/>
      <w:bookmarkEnd w:id="320"/>
      <w:bookmarkEnd w:id="321"/>
      <w:bookmarkEnd w:id="322"/>
      <w:bookmarkEnd w:id="323"/>
    </w:p>
    <w:p w14:paraId="34A79C57" w14:textId="77777777" w:rsidR="00614E60" w:rsidRPr="00614E60" w:rsidRDefault="00614E60">
      <w:pPr>
        <w:spacing w:after="240"/>
        <w:ind w:left="720" w:hanging="720"/>
        <w:rPr>
          <w:iCs/>
        </w:rPr>
      </w:pPr>
      <w:r w:rsidRPr="00614E60">
        <w:rPr>
          <w:iCs/>
        </w:rPr>
        <w:t>(1)</w:t>
      </w:r>
      <w:r w:rsidRPr="00614E60">
        <w:rPr>
          <w:iCs/>
        </w:rPr>
        <w:tab/>
        <w:t>If ERCOT rejects a request for a Planned Outage, ERCOT shall provide the QSE a written or electronic rejection notice that includes:</w:t>
      </w:r>
    </w:p>
    <w:p w14:paraId="1D2591B2" w14:textId="77777777" w:rsidR="00614E60" w:rsidRPr="00614E60" w:rsidRDefault="00614E60">
      <w:pPr>
        <w:spacing w:after="240"/>
        <w:ind w:left="1440" w:hanging="720"/>
      </w:pPr>
      <w:r w:rsidRPr="00614E60">
        <w:t>(a)</w:t>
      </w:r>
      <w:r w:rsidRPr="00614E60">
        <w:tab/>
        <w:t>Specific reasons causing the rejection; or</w:t>
      </w:r>
    </w:p>
    <w:p w14:paraId="45531635" w14:textId="77777777" w:rsidR="00614E60" w:rsidRPr="00614E60" w:rsidRDefault="00614E60">
      <w:pPr>
        <w:spacing w:after="240"/>
        <w:ind w:left="1440" w:hanging="720"/>
      </w:pPr>
      <w:r w:rsidRPr="00614E60">
        <w:t>(b)</w:t>
      </w:r>
      <w:r w:rsidRPr="00614E60">
        <w:tab/>
        <w:t>Possible remedies or Resource schedule revisions, if any, that might mitigate the basis for rejection.</w:t>
      </w:r>
    </w:p>
    <w:p w14:paraId="1F87C01B" w14:textId="77777777" w:rsidR="00614E60" w:rsidRPr="00614E60" w:rsidRDefault="00614E60">
      <w:pPr>
        <w:spacing w:after="240"/>
        <w:ind w:left="720" w:hanging="720"/>
        <w:rPr>
          <w:iCs/>
        </w:rPr>
      </w:pPr>
      <w:r w:rsidRPr="00614E60">
        <w:rPr>
          <w:iCs/>
        </w:rPr>
        <w:t>(2)</w:t>
      </w:r>
      <w:r w:rsidRPr="00614E60">
        <w:rPr>
          <w:iCs/>
        </w:rPr>
        <w:tab/>
        <w:t>ERCOT may reject a Planned Outage of Resource facilities only:</w:t>
      </w:r>
    </w:p>
    <w:p w14:paraId="35E17EE9" w14:textId="77777777" w:rsidR="00614E60" w:rsidRPr="00614E60" w:rsidRDefault="00614E60">
      <w:pPr>
        <w:spacing w:after="240"/>
        <w:ind w:left="1440" w:hanging="720"/>
      </w:pPr>
      <w:r w:rsidRPr="00614E60">
        <w:t>(a)</w:t>
      </w:r>
      <w:r w:rsidRPr="00614E60">
        <w:tab/>
        <w:t>To protect the reliability or security of the ERCOT System;</w:t>
      </w:r>
    </w:p>
    <w:p w14:paraId="26CE85D7" w14:textId="77777777" w:rsidR="00614E60" w:rsidRPr="00614E60" w:rsidRDefault="00614E60">
      <w:pPr>
        <w:spacing w:after="240"/>
        <w:ind w:left="1440" w:hanging="720"/>
      </w:pPr>
      <w:r w:rsidRPr="00614E60">
        <w:t>(b)</w:t>
      </w:r>
      <w:r w:rsidRPr="00614E60">
        <w:tab/>
        <w:t>Due to insufficient information regarding the Outage;</w:t>
      </w:r>
    </w:p>
    <w:p w14:paraId="5BF150BC" w14:textId="77777777" w:rsidR="00614E60" w:rsidRPr="00614E60" w:rsidRDefault="00614E60">
      <w:pPr>
        <w:spacing w:after="240"/>
        <w:ind w:left="1440" w:hanging="720"/>
      </w:pPr>
      <w:r w:rsidRPr="00614E60">
        <w:t>(c)</w:t>
      </w:r>
      <w:r w:rsidRPr="00614E60">
        <w:tab/>
        <w:t>Due to failure to comply with submittal process requirements, as specified in these Protocols;</w:t>
      </w:r>
    </w:p>
    <w:p w14:paraId="53B32F03" w14:textId="77777777" w:rsidR="00614E60" w:rsidRPr="00614E60" w:rsidRDefault="00614E60">
      <w:pPr>
        <w:spacing w:after="240"/>
        <w:ind w:left="1440" w:hanging="720"/>
      </w:pPr>
      <w:r w:rsidRPr="00614E60">
        <w:t>(d)</w:t>
      </w:r>
      <w:r w:rsidRPr="00614E60">
        <w:tab/>
        <w:t>To stay within the</w:t>
      </w:r>
      <w:ins w:id="325" w:author="ERCOT" w:date="2025-05-22T12:26:00Z" w16du:dateUtc="2025-05-22T17:26:00Z">
        <w:r w:rsidRPr="00614E60">
          <w:t xml:space="preserve"> RPOL</w:t>
        </w:r>
      </w:ins>
      <w:del w:id="326" w:author="ERCOT" w:date="2025-05-22T12:26:00Z" w16du:dateUtc="2025-05-22T17:26:00Z">
        <w:r w:rsidRPr="00614E60" w:rsidDel="0066671A">
          <w:delText xml:space="preserve"> Maximum Daily Resource Planned Outage Capacity</w:delText>
        </w:r>
      </w:del>
      <w:r w:rsidRPr="00614E60">
        <w:t>; or</w:t>
      </w:r>
    </w:p>
    <w:p w14:paraId="1C1F6374" w14:textId="77777777" w:rsidR="00614E60" w:rsidRPr="00614E60" w:rsidRDefault="00614E60">
      <w:pPr>
        <w:spacing w:after="240"/>
        <w:ind w:left="1440" w:hanging="720"/>
      </w:pPr>
      <w:r w:rsidRPr="00614E60">
        <w:t>(e)</w:t>
      </w:r>
      <w:r w:rsidRPr="00614E60">
        <w:tab/>
        <w:t>As specified elsewhere in these Protocols.</w:t>
      </w:r>
    </w:p>
    <w:p w14:paraId="7B37190D" w14:textId="77777777" w:rsidR="00614E60" w:rsidRPr="00614E60" w:rsidRDefault="00614E60">
      <w:pPr>
        <w:spacing w:after="240"/>
        <w:ind w:left="720" w:hanging="720"/>
        <w:rPr>
          <w:iCs/>
        </w:rPr>
      </w:pPr>
      <w:r w:rsidRPr="00614E60">
        <w:rPr>
          <w:iCs/>
        </w:rPr>
        <w:t>(3)</w:t>
      </w:r>
      <w:r w:rsidRPr="00614E60">
        <w:rPr>
          <w:iCs/>
        </w:rPr>
        <w:tab/>
        <w:t>When multiple proposed Planned Outages or Maintenance Outages cause a known capacity conflict, ERCOT shall:</w:t>
      </w:r>
    </w:p>
    <w:p w14:paraId="0BC9059B" w14:textId="77777777" w:rsidR="00614E60" w:rsidRPr="00614E60" w:rsidRDefault="00614E60">
      <w:pPr>
        <w:spacing w:after="240"/>
        <w:ind w:left="1440" w:hanging="720"/>
      </w:pPr>
      <w:r w:rsidRPr="00614E60">
        <w:t>(a)</w:t>
      </w:r>
      <w:r w:rsidRPr="00614E60">
        <w:tab/>
        <w:t>Communicate with each QSE to see if the QSE will adjust its proposed Planned Outage schedule;</w:t>
      </w:r>
    </w:p>
    <w:p w14:paraId="39E8C4C7" w14:textId="77777777" w:rsidR="00614E60" w:rsidRPr="00614E60" w:rsidRDefault="00614E60">
      <w:pPr>
        <w:spacing w:after="240"/>
        <w:ind w:left="1440" w:hanging="720"/>
      </w:pPr>
      <w:r w:rsidRPr="00614E60">
        <w:lastRenderedPageBreak/>
        <w:t>(b)</w:t>
      </w:r>
      <w:r w:rsidRPr="00614E60">
        <w:tab/>
        <w:t>Determine if each QSE will agree to an alternative Outage schedule; or</w:t>
      </w:r>
    </w:p>
    <w:p w14:paraId="31D1EC59" w14:textId="77777777" w:rsidR="00614E60" w:rsidRPr="00614E60" w:rsidRDefault="00614E60">
      <w:pPr>
        <w:spacing w:after="240"/>
        <w:ind w:left="1440" w:hanging="720"/>
      </w:pPr>
      <w:r w:rsidRPr="00614E60">
        <w:t>(c)</w:t>
      </w:r>
      <w:r w:rsidRPr="00614E60">
        <w:tab/>
        <w:t>Reject, in ERCOT’s sole discretion, one or more proposed Outages, considering order of receipt and impact to the ERCOT System.</w:t>
      </w:r>
    </w:p>
    <w:p w14:paraId="5D64D4F1" w14:textId="77777777" w:rsidR="00614E60" w:rsidRPr="00614E60" w:rsidRDefault="00614E60">
      <w:pPr>
        <w:keepNext/>
        <w:widowControl w:val="0"/>
        <w:tabs>
          <w:tab w:val="left" w:pos="1260"/>
        </w:tabs>
        <w:spacing w:before="240" w:after="240"/>
        <w:ind w:left="1260" w:hanging="1260"/>
        <w:outlineLvl w:val="3"/>
        <w:rPr>
          <w:b/>
          <w:bCs/>
          <w:snapToGrid w:val="0"/>
        </w:rPr>
      </w:pPr>
      <w:bookmarkStart w:id="327" w:name="_Toc400526085"/>
      <w:bookmarkStart w:id="328" w:name="_Toc405534403"/>
      <w:bookmarkStart w:id="329" w:name="_Toc406570416"/>
      <w:bookmarkStart w:id="330" w:name="_Toc410910568"/>
      <w:bookmarkStart w:id="331" w:name="_Toc411840996"/>
      <w:bookmarkStart w:id="332" w:name="_Toc422146958"/>
      <w:bookmarkStart w:id="333" w:name="_Toc433020554"/>
      <w:bookmarkStart w:id="334" w:name="_Toc437261995"/>
      <w:bookmarkStart w:id="335" w:name="_Toc478375166"/>
      <w:bookmarkStart w:id="336" w:name="_Toc193984132"/>
      <w:r w:rsidRPr="00614E60">
        <w:rPr>
          <w:b/>
          <w:bCs/>
          <w:snapToGrid w:val="0"/>
        </w:rPr>
        <w:t>3.1.6.9</w:t>
      </w:r>
      <w:r w:rsidRPr="00614E60">
        <w:rPr>
          <w:b/>
          <w:bCs/>
          <w:snapToGrid w:val="0"/>
        </w:rPr>
        <w:tab/>
      </w:r>
      <w:bookmarkStart w:id="337" w:name="_Hlk111129302"/>
      <w:r w:rsidRPr="00614E60">
        <w:rPr>
          <w:b/>
          <w:bCs/>
          <w:snapToGrid w:val="0"/>
        </w:rPr>
        <w:t>Withdrawal of Approval and Rescheduling of Approved Planned Outages of Resource Facilities</w:t>
      </w:r>
      <w:bookmarkEnd w:id="327"/>
      <w:bookmarkEnd w:id="328"/>
      <w:bookmarkEnd w:id="329"/>
      <w:bookmarkEnd w:id="330"/>
      <w:bookmarkEnd w:id="331"/>
      <w:bookmarkEnd w:id="332"/>
      <w:bookmarkEnd w:id="333"/>
      <w:bookmarkEnd w:id="334"/>
      <w:bookmarkEnd w:id="335"/>
      <w:bookmarkEnd w:id="336"/>
      <w:bookmarkEnd w:id="337"/>
    </w:p>
    <w:p w14:paraId="004A0DC0"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If ERCOT believes it cannot meet applicable reliability standards and has exercised all other reasonable options, and any actions taken pursuant to Section 3.1.4.6, Outage Coordination of Potential Transmission Emergency Conditions, have not resolved the situation, then ERCOT shall conduct a preliminary Outage Adjustment Evaluation (OAE) and issue an Advance Action Notice (AAN) pursuant to Section 6.5.9.3.1.1, Advance Action Notice.  </w:t>
      </w:r>
    </w:p>
    <w:p w14:paraId="33FE3D51" w14:textId="77777777" w:rsidR="00614E60" w:rsidRPr="00614E60" w:rsidRDefault="00614E60">
      <w:pPr>
        <w:pStyle w:val="BodyTextNumbered"/>
        <w:ind w:left="1440"/>
        <w:rPr>
          <w:sz w:val="24"/>
          <w:szCs w:val="24"/>
        </w:rPr>
      </w:pPr>
      <w:r w:rsidRPr="00614E60">
        <w:rPr>
          <w:sz w:val="24"/>
          <w:szCs w:val="24"/>
        </w:rPr>
        <w:t>(a)</w:t>
      </w:r>
      <w:r w:rsidRPr="00614E60">
        <w:rPr>
          <w:sz w:val="24"/>
          <w:szCs w:val="24"/>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3B83199B"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2F7A149E" w14:textId="77777777" w:rsidR="00614E60" w:rsidRPr="00614E60" w:rsidRDefault="00614E60">
      <w:pPr>
        <w:pStyle w:val="BodyTextNumbered"/>
        <w:ind w:left="1440"/>
        <w:rPr>
          <w:sz w:val="24"/>
          <w:szCs w:val="24"/>
        </w:rPr>
      </w:pPr>
      <w:r w:rsidRPr="00614E60">
        <w:rPr>
          <w:sz w:val="24"/>
          <w:szCs w:val="24"/>
        </w:rPr>
        <w:t>(c)</w:t>
      </w:r>
      <w:r w:rsidRPr="00614E60">
        <w:rPr>
          <w:sz w:val="24"/>
          <w:szCs w:val="24"/>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75CBE9" w14:textId="77777777" w:rsidR="00614E60" w:rsidRPr="00614E60" w:rsidRDefault="00614E60">
      <w:pPr>
        <w:pStyle w:val="BodyTextNumbered"/>
        <w:ind w:left="1440"/>
        <w:rPr>
          <w:sz w:val="24"/>
          <w:szCs w:val="24"/>
        </w:rPr>
      </w:pPr>
      <w:r w:rsidRPr="00614E60">
        <w:rPr>
          <w:sz w:val="24"/>
          <w:szCs w:val="24"/>
        </w:rPr>
        <w:t>(d)</w:t>
      </w:r>
      <w:r w:rsidRPr="00614E60">
        <w:rPr>
          <w:sz w:val="24"/>
          <w:szCs w:val="24"/>
        </w:rPr>
        <w:tab/>
        <w:t xml:space="preserve">As conditions change, ERCOT shall, to the extent practicable, update the AAN in order to provide simultaneous notice to Market Participants.  </w:t>
      </w:r>
    </w:p>
    <w:p w14:paraId="371C93AB" w14:textId="77777777" w:rsidR="00614E60" w:rsidRPr="00614E60" w:rsidRDefault="00614E60">
      <w:pPr>
        <w:pStyle w:val="BodyTextNumbered"/>
        <w:ind w:left="1440"/>
        <w:rPr>
          <w:sz w:val="24"/>
          <w:szCs w:val="24"/>
        </w:rPr>
      </w:pPr>
      <w:r w:rsidRPr="00614E60">
        <w:rPr>
          <w:sz w:val="24"/>
          <w:szCs w:val="24"/>
        </w:rPr>
        <w:t>(e)</w:t>
      </w:r>
      <w:r w:rsidRPr="00614E60">
        <w:rPr>
          <w:sz w:val="24"/>
          <w:szCs w:val="24"/>
        </w:rPr>
        <w:tab/>
        <w:t xml:space="preserve">This section does not limit Transmission and/or Distribution Service Provider (TDSP) access to ERCOT data and communications. </w:t>
      </w:r>
    </w:p>
    <w:p w14:paraId="5E59E1DC" w14:textId="77777777" w:rsidR="00614E60" w:rsidRPr="00614E60" w:rsidRDefault="00614E60">
      <w:pPr>
        <w:pStyle w:val="BodyTextNumbered"/>
        <w:rPr>
          <w:sz w:val="24"/>
          <w:szCs w:val="24"/>
        </w:rPr>
      </w:pPr>
      <w:r w:rsidRPr="00614E60">
        <w:rPr>
          <w:sz w:val="24"/>
          <w:szCs w:val="24"/>
        </w:rPr>
        <w:t>(2)</w:t>
      </w:r>
      <w:r w:rsidRPr="00614E60">
        <w:rPr>
          <w:sz w:val="24"/>
          <w:szCs w:val="24"/>
        </w:rPr>
        <w:tab/>
        <w:t>Before the time stated in the AAN when ERCOT will issue any OSAs, each QSE shall:</w:t>
      </w:r>
    </w:p>
    <w:p w14:paraId="393A8D7D" w14:textId="77777777" w:rsidR="00614E60" w:rsidRPr="00614E60" w:rsidRDefault="00614E60">
      <w:pPr>
        <w:pStyle w:val="BodyTextNumbered"/>
        <w:ind w:left="1440"/>
        <w:rPr>
          <w:sz w:val="24"/>
          <w:szCs w:val="24"/>
        </w:rPr>
      </w:pPr>
      <w:r w:rsidRPr="00614E60">
        <w:rPr>
          <w:sz w:val="24"/>
          <w:szCs w:val="24"/>
        </w:rPr>
        <w:t xml:space="preserve">(a) </w:t>
      </w:r>
      <w:r w:rsidRPr="00614E60">
        <w:rPr>
          <w:sz w:val="24"/>
          <w:szCs w:val="24"/>
        </w:rPr>
        <w:tab/>
        <w:t xml:space="preserve">Update its Resource COPs and the Outage Scheduler to the best of its ability to reflect any decisions to voluntarily delay or cancel any Outage so as to remove the Outage from updated OAE and OSA consideration;  </w:t>
      </w:r>
    </w:p>
    <w:p w14:paraId="1652C2B7" w14:textId="77777777" w:rsidR="00614E60" w:rsidRPr="00614E60" w:rsidRDefault="00614E60">
      <w:pPr>
        <w:pStyle w:val="BodyTextNumbered"/>
        <w:tabs>
          <w:tab w:val="left" w:pos="1440"/>
        </w:tabs>
        <w:ind w:left="1440"/>
        <w:rPr>
          <w:sz w:val="24"/>
          <w:szCs w:val="24"/>
        </w:rPr>
      </w:pPr>
      <w:r w:rsidRPr="00614E60">
        <w:rPr>
          <w:sz w:val="24"/>
          <w:szCs w:val="24"/>
        </w:rPr>
        <w:t xml:space="preserve">(b) </w:t>
      </w:r>
      <w:r w:rsidRPr="00614E60">
        <w:rPr>
          <w:sz w:val="24"/>
          <w:szCs w:val="24"/>
        </w:rPr>
        <w:tab/>
        <w:t xml:space="preserve">Notify ERCOT if a specific Resource cannot be considered for an OSA, for all or part of the period covered by the AAN, due to Resource reliability, compliance </w:t>
      </w:r>
      <w:r w:rsidRPr="00614E60">
        <w:rPr>
          <w:sz w:val="24"/>
          <w:szCs w:val="24"/>
        </w:rPr>
        <w:lastRenderedPageBreak/>
        <w:t>with contractual warranty obligations, or other reasons beyond the Resource’s control; and</w:t>
      </w:r>
    </w:p>
    <w:p w14:paraId="000492D8" w14:textId="77777777" w:rsidR="00614E60" w:rsidRPr="00614E60" w:rsidRDefault="00614E60">
      <w:pPr>
        <w:pStyle w:val="BodyTextNumbered"/>
        <w:tabs>
          <w:tab w:val="left" w:pos="1440"/>
        </w:tabs>
        <w:ind w:left="1440"/>
        <w:rPr>
          <w:sz w:val="24"/>
          <w:szCs w:val="24"/>
        </w:rPr>
      </w:pPr>
      <w:r w:rsidRPr="00614E60">
        <w:rPr>
          <w:sz w:val="24"/>
          <w:szCs w:val="24"/>
        </w:rPr>
        <w:t>(c)</w:t>
      </w:r>
      <w:r w:rsidRPr="00614E60">
        <w:rPr>
          <w:sz w:val="24"/>
          <w:szCs w:val="24"/>
        </w:rPr>
        <w:tab/>
        <w:t>Notify ERCOT of any Resource that is currently on Outage that the QSE agrees could be returned to service, upon receipt of an OSA, for all or part of the period covered by the AAN.</w:t>
      </w:r>
    </w:p>
    <w:p w14:paraId="4A8209F6" w14:textId="77777777" w:rsidR="00614E60" w:rsidRPr="00614E60" w:rsidRDefault="00614E60">
      <w:pPr>
        <w:pStyle w:val="BodyTextNumbered"/>
        <w:rPr>
          <w:sz w:val="24"/>
          <w:szCs w:val="24"/>
        </w:rPr>
      </w:pPr>
      <w:r w:rsidRPr="00614E60">
        <w:rPr>
          <w:sz w:val="24"/>
          <w:szCs w:val="24"/>
        </w:rPr>
        <w:t>(3)</w:t>
      </w:r>
      <w:r w:rsidRPr="00614E60">
        <w:rPr>
          <w:sz w:val="24"/>
          <w:szCs w:val="24"/>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79C5039F" w14:textId="77777777" w:rsidR="00614E60" w:rsidRPr="00614E60" w:rsidRDefault="00614E60">
      <w:pPr>
        <w:pStyle w:val="BodyTextNumbered"/>
        <w:ind w:left="1440"/>
        <w:rPr>
          <w:sz w:val="24"/>
          <w:szCs w:val="24"/>
        </w:rPr>
      </w:pPr>
      <w:r w:rsidRPr="00614E60">
        <w:rPr>
          <w:sz w:val="24"/>
          <w:szCs w:val="24"/>
        </w:rPr>
        <w:t>(a)</w:t>
      </w:r>
      <w:r w:rsidRPr="00614E60">
        <w:rPr>
          <w:sz w:val="24"/>
          <w:szCs w:val="24"/>
        </w:rPr>
        <w:tab/>
        <w:t>ERCOT may contact QSEs representing Resources for more information prior to conducting any updated OAE or issuing an OSA.</w:t>
      </w:r>
    </w:p>
    <w:p w14:paraId="1628EFFD"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ERCOT may not consider nuclear-powered Generation Resources for an OSA.</w:t>
      </w:r>
    </w:p>
    <w:p w14:paraId="3B8B6EE3" w14:textId="77777777" w:rsidR="00614E60" w:rsidRPr="00614E60" w:rsidRDefault="00614E60">
      <w:pPr>
        <w:pStyle w:val="BodyTextNumbered"/>
        <w:ind w:left="1440"/>
        <w:rPr>
          <w:sz w:val="24"/>
          <w:szCs w:val="24"/>
        </w:rPr>
      </w:pPr>
      <w:r w:rsidRPr="00614E60">
        <w:rPr>
          <w:sz w:val="24"/>
          <w:szCs w:val="24"/>
        </w:rPr>
        <w:t>(c)</w:t>
      </w:r>
      <w:r w:rsidRPr="00614E60">
        <w:rPr>
          <w:sz w:val="24"/>
          <w:szCs w:val="24"/>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6F29DA38" w14:textId="77777777" w:rsidR="00614E60" w:rsidRPr="00614E60" w:rsidRDefault="00614E60">
      <w:pPr>
        <w:pStyle w:val="BodyTextNumbered"/>
        <w:ind w:left="1440"/>
        <w:rPr>
          <w:sz w:val="24"/>
          <w:szCs w:val="24"/>
        </w:rPr>
      </w:pPr>
      <w:r w:rsidRPr="00614E60">
        <w:rPr>
          <w:sz w:val="24"/>
          <w:szCs w:val="24"/>
        </w:rPr>
        <w:t>(d)</w:t>
      </w:r>
      <w:r w:rsidRPr="00614E60">
        <w:rPr>
          <w:sz w:val="24"/>
          <w:szCs w:val="24"/>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33A59BCB" w14:textId="77777777" w:rsidR="00614E60" w:rsidRPr="00614E60" w:rsidRDefault="00614E60">
      <w:pPr>
        <w:pStyle w:val="BodyTextNumbered"/>
        <w:ind w:left="1440"/>
        <w:rPr>
          <w:sz w:val="24"/>
          <w:szCs w:val="24"/>
        </w:rPr>
      </w:pPr>
      <w:r w:rsidRPr="00614E60">
        <w:rPr>
          <w:sz w:val="24"/>
          <w:szCs w:val="24"/>
        </w:rPr>
        <w:t>(e)</w:t>
      </w:r>
      <w:r w:rsidRPr="00614E60">
        <w:rPr>
          <w:sz w:val="24"/>
          <w:szCs w:val="24"/>
        </w:rPr>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7356818D" w14:textId="77777777" w:rsidR="00614E60" w:rsidRPr="00614E60" w:rsidRDefault="00614E60">
      <w:pPr>
        <w:pStyle w:val="BodyTextNumbered"/>
        <w:ind w:left="1440"/>
        <w:rPr>
          <w:sz w:val="24"/>
          <w:szCs w:val="24"/>
        </w:rPr>
      </w:pPr>
      <w:r w:rsidRPr="00614E60">
        <w:rPr>
          <w:sz w:val="24"/>
          <w:szCs w:val="24"/>
        </w:rPr>
        <w:t>(f)</w:t>
      </w:r>
      <w:r w:rsidRPr="00614E60">
        <w:rPr>
          <w:sz w:val="24"/>
          <w:szCs w:val="24"/>
        </w:rPr>
        <w:tab/>
        <w:t>ERCOT may only issue an OSA to the QSE for a Resource that has a Resource Outage in the Outage Scheduler during the timeframe of the forecasted Emergency Condition described above in this section.</w:t>
      </w:r>
    </w:p>
    <w:p w14:paraId="58B4F103" w14:textId="77777777" w:rsidR="00614E60" w:rsidRPr="00614E60" w:rsidRDefault="00614E60">
      <w:pPr>
        <w:pStyle w:val="BodyTextNumbered"/>
        <w:ind w:left="1440"/>
        <w:rPr>
          <w:sz w:val="24"/>
          <w:szCs w:val="24"/>
        </w:rPr>
      </w:pPr>
      <w:r w:rsidRPr="00614E60">
        <w:rPr>
          <w:sz w:val="24"/>
          <w:szCs w:val="24"/>
        </w:rPr>
        <w:t>(g)</w:t>
      </w:r>
      <w:r w:rsidRPr="00614E60">
        <w:rPr>
          <w:sz w:val="24"/>
          <w:szCs w:val="24"/>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08EE46C" w14:textId="77777777" w:rsidR="00614E60" w:rsidRPr="00614E60" w:rsidRDefault="00614E60">
      <w:pPr>
        <w:pStyle w:val="BodyTextNumbered"/>
        <w:ind w:left="1440"/>
        <w:rPr>
          <w:sz w:val="24"/>
          <w:szCs w:val="24"/>
        </w:rPr>
      </w:pPr>
      <w:r w:rsidRPr="00614E60">
        <w:rPr>
          <w:sz w:val="24"/>
          <w:szCs w:val="24"/>
        </w:rPr>
        <w:t>(h)</w:t>
      </w:r>
      <w:r w:rsidRPr="00614E60">
        <w:rPr>
          <w:sz w:val="24"/>
          <w:szCs w:val="24"/>
        </w:rPr>
        <w:tab/>
        <w:t xml:space="preserve">Following the receipt of an OSA, for the OSA Period: </w:t>
      </w:r>
    </w:p>
    <w:p w14:paraId="74DDBF06" w14:textId="77777777" w:rsidR="00614E60" w:rsidRPr="00614E60" w:rsidRDefault="00614E60">
      <w:pPr>
        <w:pStyle w:val="BodyTextNumbered"/>
        <w:ind w:left="2160"/>
        <w:rPr>
          <w:sz w:val="24"/>
          <w:szCs w:val="24"/>
        </w:rPr>
      </w:pPr>
      <w:r w:rsidRPr="00614E60">
        <w:rPr>
          <w:sz w:val="24"/>
          <w:szCs w:val="24"/>
        </w:rPr>
        <w:lastRenderedPageBreak/>
        <w:t>(i)</w:t>
      </w:r>
      <w:r w:rsidRPr="00614E60">
        <w:rPr>
          <w:sz w:val="24"/>
          <w:szCs w:val="24"/>
        </w:rPr>
        <w:tab/>
        <w:t>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within the OSA Period for each Operating Day.  While On-Line, the Resource must utilize a status of ONRUC and cannot opt out of RUC Settlement;</w:t>
      </w:r>
    </w:p>
    <w:p w14:paraId="79F6476E" w14:textId="77777777" w:rsidR="00614E60" w:rsidRPr="00614E60" w:rsidRDefault="00614E60">
      <w:pPr>
        <w:pStyle w:val="BodyTextNumbered"/>
        <w:ind w:left="2160"/>
        <w:rPr>
          <w:sz w:val="24"/>
          <w:szCs w:val="24"/>
        </w:rPr>
      </w:pPr>
      <w:r w:rsidRPr="00614E60">
        <w:rPr>
          <w:sz w:val="24"/>
          <w:szCs w:val="24"/>
        </w:rPr>
        <w:t>(ii)</w:t>
      </w:r>
      <w:r w:rsidRPr="00614E60">
        <w:rPr>
          <w:sz w:val="24"/>
          <w:szCs w:val="24"/>
        </w:rPr>
        <w:tab/>
        <w:t>If the Resource remains On-Line pursuant to paragraph (i) above, it must remain at Low Sustained Limit (LSL) unless deployed above LSL by Security-Constrained Economic Dispatch (SCED);</w:t>
      </w:r>
    </w:p>
    <w:p w14:paraId="781F49B5" w14:textId="77777777" w:rsidR="00614E60" w:rsidRPr="00614E60" w:rsidRDefault="00614E60">
      <w:pPr>
        <w:pStyle w:val="BodyTextNumbered"/>
        <w:ind w:left="2160"/>
        <w:rPr>
          <w:sz w:val="24"/>
          <w:szCs w:val="24"/>
        </w:rPr>
      </w:pPr>
      <w:r w:rsidRPr="00614E60">
        <w:rPr>
          <w:sz w:val="24"/>
          <w:szCs w:val="24"/>
        </w:rPr>
        <w:t>(iii)</w:t>
      </w:r>
      <w:r w:rsidRPr="00614E60">
        <w:rPr>
          <w:sz w:val="24"/>
          <w:szCs w:val="24"/>
        </w:rPr>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635BA39B" w14:textId="77777777" w:rsidR="00614E60" w:rsidRPr="00614E60" w:rsidRDefault="00614E60">
      <w:pPr>
        <w:pStyle w:val="BodyTextNumbered"/>
        <w:ind w:left="2160"/>
        <w:rPr>
          <w:sz w:val="24"/>
          <w:szCs w:val="24"/>
        </w:rPr>
      </w:pPr>
      <w:r w:rsidRPr="00614E60">
        <w:rPr>
          <w:sz w:val="24"/>
          <w:szCs w:val="24"/>
        </w:rPr>
        <w:t>(iv)</w:t>
      </w:r>
      <w:r w:rsidRPr="00614E60">
        <w:rPr>
          <w:sz w:val="24"/>
          <w:szCs w:val="24"/>
        </w:rPr>
        <w:tab/>
        <w:t>The QSE must update the Resource’s Energy Offer Curve to $4,500/MWh for all MW levels from 0 MW to the HSL when the High System-Wide Offer Cap (HCAP) is in effect.  If the Low-System Wide Offer Cap (LCAP)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14E60" w:rsidRPr="00614E60" w14:paraId="04AEA2A1" w14:textId="77777777">
        <w:tc>
          <w:tcPr>
            <w:tcW w:w="9350" w:type="dxa"/>
            <w:shd w:val="pct12" w:color="auto" w:fill="auto"/>
          </w:tcPr>
          <w:p w14:paraId="4DA05F14" w14:textId="77777777" w:rsidR="00614E60" w:rsidRPr="00614E60" w:rsidRDefault="00614E60">
            <w:pPr>
              <w:spacing w:before="120" w:after="240"/>
              <w:rPr>
                <w:b/>
                <w:i/>
                <w:iCs/>
              </w:rPr>
            </w:pPr>
            <w:r w:rsidRPr="00614E60">
              <w:rPr>
                <w:b/>
                <w:i/>
                <w:iCs/>
              </w:rPr>
              <w:t>[NPRR930:  Replace paragraph (iv) above with the following upon system implementation:]</w:t>
            </w:r>
          </w:p>
          <w:p w14:paraId="1C6C6014" w14:textId="77777777" w:rsidR="00614E60" w:rsidRPr="00614E60" w:rsidRDefault="00614E60">
            <w:pPr>
              <w:pStyle w:val="BodyTextNumbered"/>
              <w:ind w:left="2160"/>
              <w:rPr>
                <w:sz w:val="24"/>
                <w:szCs w:val="24"/>
              </w:rPr>
            </w:pPr>
            <w:r w:rsidRPr="00614E60">
              <w:rPr>
                <w:sz w:val="24"/>
                <w:szCs w:val="24"/>
              </w:rPr>
              <w:t>(iv)</w:t>
            </w:r>
            <w:r w:rsidRPr="00614E60">
              <w:rPr>
                <w:sz w:val="24"/>
                <w:szCs w:val="24"/>
              </w:rPr>
              <w:tab/>
              <w:t>ERCOT shall create proxy Energy Offer Curves for the Resource under paragraph (4)(d)(iii) of Section 6.5.7.3, Security Constrained Economic Dispatch; and</w:t>
            </w:r>
          </w:p>
        </w:tc>
      </w:tr>
    </w:tbl>
    <w:p w14:paraId="3AA1B947" w14:textId="77777777" w:rsidR="00614E60" w:rsidRPr="00614E60" w:rsidRDefault="00614E60">
      <w:pPr>
        <w:pStyle w:val="BodyTextNumbered"/>
        <w:spacing w:before="240"/>
        <w:ind w:left="2160"/>
        <w:rPr>
          <w:sz w:val="24"/>
          <w:szCs w:val="24"/>
        </w:rPr>
      </w:pPr>
      <w:r w:rsidRPr="00614E60">
        <w:rPr>
          <w:sz w:val="24"/>
          <w:szCs w:val="24"/>
        </w:rPr>
        <w:t>(v)</w:t>
      </w:r>
      <w:r w:rsidRPr="00614E60">
        <w:rPr>
          <w:sz w:val="24"/>
          <w:szCs w:val="24"/>
        </w:rPr>
        <w:tab/>
        <w:t>The QSE for the Resource cannot submit a Three Part Supply Offer into the Day-Ahead Market (DAM) for any Operating Day during the OSA Period.</w:t>
      </w:r>
    </w:p>
    <w:p w14:paraId="694DBADF" w14:textId="77777777" w:rsidR="00614E60" w:rsidRPr="00614E60" w:rsidRDefault="00614E60">
      <w:pPr>
        <w:pStyle w:val="BodyTextNumbered"/>
        <w:rPr>
          <w:sz w:val="24"/>
          <w:szCs w:val="24"/>
        </w:rPr>
      </w:pPr>
      <w:r w:rsidRPr="00614E60">
        <w:rPr>
          <w:sz w:val="24"/>
          <w:szCs w:val="24"/>
        </w:rPr>
        <w:t>(4)</w:t>
      </w:r>
      <w:r w:rsidRPr="00614E60">
        <w:rPr>
          <w:sz w:val="24"/>
          <w:szCs w:val="24"/>
        </w:rPr>
        <w:tab/>
        <w:t xml:space="preserve">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w:t>
      </w:r>
      <w:del w:id="338" w:author="ERCOT" w:date="2025-05-22T12:27:00Z" w16du:dateUtc="2025-05-22T17:27:00Z">
        <w:r w:rsidRPr="00614E60" w:rsidDel="0066671A">
          <w:rPr>
            <w:sz w:val="24"/>
            <w:szCs w:val="24"/>
          </w:rPr>
          <w:delText>Maximum Daily Resource Planned Outage Capacity</w:delText>
        </w:r>
      </w:del>
      <w:ins w:id="339" w:author="ERCOT" w:date="2025-05-22T12:27:00Z" w16du:dateUtc="2025-05-22T17:27:00Z">
        <w:r w:rsidRPr="00614E60">
          <w:rPr>
            <w:sz w:val="24"/>
            <w:szCs w:val="24"/>
          </w:rPr>
          <w:t>RPOL</w:t>
        </w:r>
      </w:ins>
      <w:r w:rsidRPr="00614E60">
        <w:rPr>
          <w:sz w:val="24"/>
          <w:szCs w:val="24"/>
        </w:rPr>
        <w:t>.</w:t>
      </w:r>
    </w:p>
    <w:p w14:paraId="6606F44C" w14:textId="77777777" w:rsidR="00614E60" w:rsidRPr="00614E60" w:rsidRDefault="00614E60">
      <w:pPr>
        <w:pStyle w:val="BodyTextNumbered"/>
        <w:ind w:left="1440"/>
        <w:rPr>
          <w:sz w:val="24"/>
          <w:szCs w:val="24"/>
        </w:rPr>
      </w:pPr>
      <w:r w:rsidRPr="00614E60">
        <w:rPr>
          <w:sz w:val="24"/>
          <w:szCs w:val="24"/>
        </w:rPr>
        <w:lastRenderedPageBreak/>
        <w:t>(a)</w:t>
      </w:r>
      <w:r w:rsidRPr="00614E60">
        <w:rPr>
          <w:sz w:val="24"/>
          <w:szCs w:val="24"/>
        </w:rPr>
        <w:tab/>
        <w:t xml:space="preserve">If ERCOT issues an OSA, the QSE may submit a new request for approval of the Planned Outage schedule, however the new Outage may not begin prior to the end time of the OSA Period.  </w:t>
      </w:r>
    </w:p>
    <w:p w14:paraId="33D6E80B"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If a transmission Outage was scheduled in coordination with a Resource Outage that is delayed, ERCOT shall also delay that transmission Outage when necessary.</w:t>
      </w:r>
    </w:p>
    <w:p w14:paraId="5690BF11" w14:textId="77777777" w:rsidR="00614E60" w:rsidRPr="00614E60" w:rsidRDefault="00614E60">
      <w:pPr>
        <w:pStyle w:val="BodyTextNumbered"/>
        <w:rPr>
          <w:sz w:val="24"/>
          <w:szCs w:val="24"/>
        </w:rPr>
      </w:pPr>
      <w:r w:rsidRPr="00614E60">
        <w:rPr>
          <w:sz w:val="24"/>
          <w:szCs w:val="24"/>
        </w:rPr>
        <w:t>(5)</w:t>
      </w:r>
      <w:r w:rsidRPr="00614E60">
        <w:rPr>
          <w:sz w:val="24"/>
          <w:szCs w:val="24"/>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09FEDD8C" w14:textId="77777777" w:rsidR="00614E60" w:rsidRPr="00614E60" w:rsidRDefault="00614E60">
      <w:pPr>
        <w:pStyle w:val="BodyTextNumbered"/>
        <w:rPr>
          <w:sz w:val="24"/>
          <w:szCs w:val="24"/>
        </w:rPr>
      </w:pPr>
      <w:r w:rsidRPr="00614E60">
        <w:rPr>
          <w:sz w:val="24"/>
          <w:szCs w:val="24"/>
        </w:rPr>
        <w:t>(6)</w:t>
      </w:r>
      <w:r w:rsidRPr="00614E60">
        <w:rPr>
          <w:sz w:val="24"/>
          <w:szCs w:val="24"/>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11860CB1" w14:textId="77777777" w:rsidR="00614E60" w:rsidRPr="00614E60" w:rsidRDefault="00614E60">
      <w:pPr>
        <w:pStyle w:val="BodyTextNumbered"/>
        <w:rPr>
          <w:sz w:val="24"/>
          <w:szCs w:val="24"/>
        </w:rPr>
      </w:pPr>
      <w:r w:rsidRPr="00614E60">
        <w:rPr>
          <w:sz w:val="24"/>
          <w:szCs w:val="24"/>
        </w:rPr>
        <w:t>(7)</w:t>
      </w:r>
      <w:r w:rsidRPr="00614E60">
        <w:rPr>
          <w:sz w:val="24"/>
          <w:szCs w:val="24"/>
        </w:rPr>
        <w:tab/>
        <w:t>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5EA1AB0E" w14:textId="77777777" w:rsidR="00614E60" w:rsidRPr="00614E60" w:rsidRDefault="00614E60">
      <w:pPr>
        <w:pStyle w:val="BodyTextNumbered"/>
        <w:ind w:left="1440"/>
        <w:rPr>
          <w:sz w:val="24"/>
          <w:szCs w:val="24"/>
        </w:rPr>
      </w:pPr>
      <w:r w:rsidRPr="00614E60">
        <w:rPr>
          <w:sz w:val="24"/>
          <w:szCs w:val="24"/>
        </w:rPr>
        <w:t>(a)</w:t>
      </w:r>
      <w:r w:rsidRPr="00614E60">
        <w:rPr>
          <w:sz w:val="24"/>
          <w:szCs w:val="24"/>
        </w:rPr>
        <w:tab/>
        <w:t xml:space="preserve">The Load forecast; </w:t>
      </w:r>
    </w:p>
    <w:p w14:paraId="7B2C203C" w14:textId="77777777" w:rsidR="00614E60" w:rsidRPr="00614E60" w:rsidRDefault="00614E60">
      <w:pPr>
        <w:pStyle w:val="BodyTextNumbered"/>
        <w:ind w:left="1440"/>
        <w:rPr>
          <w:sz w:val="24"/>
          <w:szCs w:val="24"/>
        </w:rPr>
      </w:pPr>
      <w:r w:rsidRPr="00614E60">
        <w:rPr>
          <w:sz w:val="24"/>
          <w:szCs w:val="24"/>
        </w:rPr>
        <w:t>(b)</w:t>
      </w:r>
      <w:r w:rsidRPr="00614E60">
        <w:rPr>
          <w:sz w:val="24"/>
          <w:szCs w:val="24"/>
        </w:rPr>
        <w:tab/>
        <w:t>Load forecast vendor selection;</w:t>
      </w:r>
    </w:p>
    <w:p w14:paraId="66DD8A11" w14:textId="77777777" w:rsidR="00614E60" w:rsidRPr="00614E60" w:rsidRDefault="00614E60">
      <w:pPr>
        <w:pStyle w:val="BodyTextNumbered"/>
        <w:ind w:left="1440"/>
        <w:rPr>
          <w:sz w:val="24"/>
          <w:szCs w:val="24"/>
        </w:rPr>
      </w:pPr>
      <w:r w:rsidRPr="00614E60">
        <w:rPr>
          <w:sz w:val="24"/>
          <w:szCs w:val="24"/>
        </w:rPr>
        <w:t>(c)</w:t>
      </w:r>
      <w:r w:rsidRPr="00614E60">
        <w:rPr>
          <w:sz w:val="24"/>
          <w:szCs w:val="24"/>
        </w:rPr>
        <w:tab/>
        <w:t>Wind forecast;</w:t>
      </w:r>
    </w:p>
    <w:p w14:paraId="5C069A25" w14:textId="77777777" w:rsidR="00614E60" w:rsidRPr="00614E60" w:rsidRDefault="00614E60">
      <w:pPr>
        <w:pStyle w:val="BodyTextNumbered"/>
        <w:ind w:left="1440"/>
        <w:rPr>
          <w:sz w:val="24"/>
          <w:szCs w:val="24"/>
        </w:rPr>
      </w:pPr>
      <w:r w:rsidRPr="00614E60">
        <w:rPr>
          <w:sz w:val="24"/>
          <w:szCs w:val="24"/>
        </w:rPr>
        <w:t>(d)</w:t>
      </w:r>
      <w:r w:rsidRPr="00614E60">
        <w:rPr>
          <w:sz w:val="24"/>
          <w:szCs w:val="24"/>
        </w:rPr>
        <w:tab/>
        <w:t>Wind forecast vendor selection;</w:t>
      </w:r>
    </w:p>
    <w:p w14:paraId="045473D5" w14:textId="77777777" w:rsidR="00614E60" w:rsidRPr="00614E60" w:rsidRDefault="00614E60">
      <w:pPr>
        <w:pStyle w:val="BodyTextNumbered"/>
        <w:ind w:left="1440"/>
        <w:rPr>
          <w:sz w:val="24"/>
          <w:szCs w:val="24"/>
        </w:rPr>
      </w:pPr>
      <w:r w:rsidRPr="00614E60">
        <w:rPr>
          <w:sz w:val="24"/>
          <w:szCs w:val="24"/>
        </w:rPr>
        <w:t>(e)</w:t>
      </w:r>
      <w:r w:rsidRPr="00614E60">
        <w:rPr>
          <w:sz w:val="24"/>
          <w:szCs w:val="24"/>
        </w:rPr>
        <w:tab/>
        <w:t>Solar forecast;</w:t>
      </w:r>
    </w:p>
    <w:p w14:paraId="36EC658E" w14:textId="77777777" w:rsidR="00614E60" w:rsidRPr="00614E60" w:rsidRDefault="00614E60">
      <w:pPr>
        <w:pStyle w:val="BodyTextNumbered"/>
        <w:ind w:left="1440"/>
        <w:rPr>
          <w:sz w:val="24"/>
          <w:szCs w:val="24"/>
        </w:rPr>
      </w:pPr>
      <w:r w:rsidRPr="00614E60">
        <w:rPr>
          <w:sz w:val="24"/>
          <w:szCs w:val="24"/>
        </w:rPr>
        <w:t>(f)</w:t>
      </w:r>
      <w:r w:rsidRPr="00614E60">
        <w:rPr>
          <w:sz w:val="24"/>
          <w:szCs w:val="24"/>
        </w:rPr>
        <w:tab/>
        <w:t>Solar forecast vendor selection;</w:t>
      </w:r>
    </w:p>
    <w:p w14:paraId="2600D4C0" w14:textId="77777777" w:rsidR="00614E60" w:rsidRPr="00614E60" w:rsidRDefault="00614E60">
      <w:pPr>
        <w:pStyle w:val="BodyTextNumbered"/>
        <w:ind w:left="1440"/>
        <w:rPr>
          <w:sz w:val="24"/>
          <w:szCs w:val="24"/>
        </w:rPr>
      </w:pPr>
      <w:r w:rsidRPr="00614E60">
        <w:rPr>
          <w:sz w:val="24"/>
          <w:szCs w:val="24"/>
        </w:rPr>
        <w:t>(g)</w:t>
      </w:r>
      <w:r w:rsidRPr="00614E60">
        <w:rPr>
          <w:sz w:val="24"/>
          <w:szCs w:val="24"/>
        </w:rPr>
        <w:tab/>
        <w:t>Expected severe weather impacts forecast;</w:t>
      </w:r>
    </w:p>
    <w:p w14:paraId="08EE8D44" w14:textId="77777777" w:rsidR="00614E60" w:rsidRPr="00614E60" w:rsidRDefault="00614E60">
      <w:pPr>
        <w:pStyle w:val="BodyTextNumbered"/>
        <w:ind w:left="1440"/>
        <w:rPr>
          <w:sz w:val="24"/>
          <w:szCs w:val="24"/>
        </w:rPr>
      </w:pPr>
      <w:r w:rsidRPr="00614E60">
        <w:rPr>
          <w:sz w:val="24"/>
          <w:szCs w:val="24"/>
        </w:rPr>
        <w:t>(h)</w:t>
      </w:r>
      <w:r w:rsidRPr="00614E60">
        <w:rPr>
          <w:sz w:val="24"/>
          <w:szCs w:val="24"/>
        </w:rPr>
        <w:tab/>
        <w:t>Targeted reserve levels;</w:t>
      </w:r>
    </w:p>
    <w:p w14:paraId="42AE1011" w14:textId="77777777" w:rsidR="00614E60" w:rsidRPr="00614E60" w:rsidRDefault="00614E60">
      <w:pPr>
        <w:pStyle w:val="BodyTextNumbered"/>
        <w:ind w:left="1440"/>
        <w:rPr>
          <w:sz w:val="24"/>
          <w:szCs w:val="24"/>
        </w:rPr>
      </w:pPr>
      <w:r w:rsidRPr="00614E60">
        <w:rPr>
          <w:sz w:val="24"/>
          <w:szCs w:val="24"/>
        </w:rPr>
        <w:lastRenderedPageBreak/>
        <w:t>(i)</w:t>
      </w:r>
      <w:r w:rsidRPr="00614E60">
        <w:rPr>
          <w:sz w:val="24"/>
          <w:szCs w:val="24"/>
        </w:rPr>
        <w:tab/>
        <w:t>DC Tie import forecast;</w:t>
      </w:r>
    </w:p>
    <w:p w14:paraId="2AAB3604" w14:textId="77777777" w:rsidR="00614E60" w:rsidRPr="00614E60" w:rsidRDefault="00614E60">
      <w:pPr>
        <w:pStyle w:val="BodyTextNumbered"/>
        <w:ind w:left="1440"/>
        <w:rPr>
          <w:sz w:val="24"/>
          <w:szCs w:val="24"/>
        </w:rPr>
      </w:pPr>
      <w:r w:rsidRPr="00614E60">
        <w:rPr>
          <w:sz w:val="24"/>
          <w:szCs w:val="24"/>
        </w:rPr>
        <w:t>(j)</w:t>
      </w:r>
      <w:r w:rsidRPr="00614E60">
        <w:rPr>
          <w:sz w:val="24"/>
          <w:szCs w:val="24"/>
        </w:rPr>
        <w:tab/>
        <w:t>DC Tie export curtailment forecast;</w:t>
      </w:r>
    </w:p>
    <w:p w14:paraId="05440921" w14:textId="77777777" w:rsidR="00614E60" w:rsidRPr="00614E60" w:rsidRDefault="00614E60">
      <w:pPr>
        <w:pStyle w:val="BodyTextNumbered"/>
        <w:ind w:left="1440"/>
        <w:rPr>
          <w:sz w:val="24"/>
          <w:szCs w:val="24"/>
        </w:rPr>
      </w:pPr>
      <w:r w:rsidRPr="00614E60">
        <w:rPr>
          <w:sz w:val="24"/>
          <w:szCs w:val="24"/>
        </w:rPr>
        <w:t>(k)</w:t>
      </w:r>
      <w:r w:rsidRPr="00614E60">
        <w:rPr>
          <w:sz w:val="24"/>
          <w:szCs w:val="24"/>
        </w:rPr>
        <w:tab/>
        <w:t xml:space="preserve">SODG and SOTG forecasts; </w:t>
      </w:r>
    </w:p>
    <w:p w14:paraId="1E1EEA04" w14:textId="77777777" w:rsidR="00614E60" w:rsidRPr="00614E60" w:rsidRDefault="00614E60">
      <w:pPr>
        <w:pStyle w:val="BodyTextNumbered"/>
        <w:ind w:left="1440"/>
        <w:rPr>
          <w:sz w:val="24"/>
          <w:szCs w:val="24"/>
        </w:rPr>
      </w:pPr>
      <w:r w:rsidRPr="00614E60">
        <w:rPr>
          <w:sz w:val="24"/>
          <w:szCs w:val="24"/>
        </w:rPr>
        <w:t>(l)</w:t>
      </w:r>
      <w:r w:rsidRPr="00614E60">
        <w:rPr>
          <w:sz w:val="24"/>
          <w:szCs w:val="24"/>
        </w:rPr>
        <w:tab/>
        <w:t>The forecast of capacity provided by price-responsive Demand;</w:t>
      </w:r>
    </w:p>
    <w:p w14:paraId="230469AE" w14:textId="77777777" w:rsidR="00614E60" w:rsidRPr="00614E60" w:rsidRDefault="00614E60">
      <w:pPr>
        <w:pStyle w:val="BodyTextNumbered"/>
        <w:ind w:left="1440"/>
        <w:rPr>
          <w:sz w:val="24"/>
          <w:szCs w:val="24"/>
        </w:rPr>
      </w:pPr>
      <w:r w:rsidRPr="00614E60">
        <w:rPr>
          <w:sz w:val="24"/>
          <w:szCs w:val="24"/>
        </w:rPr>
        <w:t>(m)</w:t>
      </w:r>
      <w:r w:rsidRPr="00614E60">
        <w:rPr>
          <w:sz w:val="24"/>
          <w:szCs w:val="24"/>
        </w:rPr>
        <w:tab/>
        <w:t>Any aggregate derating of Resource(s) and/or Forced Outage assumptions in total MWs; and</w:t>
      </w:r>
    </w:p>
    <w:p w14:paraId="7B5703F6" w14:textId="77777777" w:rsidR="00614E60" w:rsidRPr="00614E60" w:rsidRDefault="00614E60">
      <w:pPr>
        <w:pStyle w:val="BodyTextNumbered"/>
        <w:ind w:left="1440"/>
        <w:rPr>
          <w:sz w:val="24"/>
          <w:szCs w:val="24"/>
        </w:rPr>
      </w:pPr>
      <w:r w:rsidRPr="00614E60">
        <w:rPr>
          <w:sz w:val="24"/>
          <w:szCs w:val="24"/>
        </w:rPr>
        <w:t>(n)</w:t>
      </w:r>
      <w:r w:rsidRPr="00614E60">
        <w:rPr>
          <w:sz w:val="24"/>
          <w:szCs w:val="24"/>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E60" w:rsidRPr="00614E60" w14:paraId="5EB48F37" w14:textId="77777777">
        <w:tc>
          <w:tcPr>
            <w:tcW w:w="9445" w:type="dxa"/>
            <w:tcBorders>
              <w:top w:val="single" w:sz="4" w:space="0" w:color="auto"/>
              <w:left w:val="single" w:sz="4" w:space="0" w:color="auto"/>
              <w:bottom w:val="single" w:sz="4" w:space="0" w:color="auto"/>
              <w:right w:val="single" w:sz="4" w:space="0" w:color="auto"/>
            </w:tcBorders>
            <w:shd w:val="clear" w:color="auto" w:fill="D9D9D9"/>
          </w:tcPr>
          <w:p w14:paraId="543FE6B5" w14:textId="77777777" w:rsidR="00614E60" w:rsidRPr="00614E60" w:rsidRDefault="00614E60">
            <w:pPr>
              <w:spacing w:before="120" w:after="240"/>
              <w:rPr>
                <w:b/>
                <w:i/>
              </w:rPr>
            </w:pPr>
            <w:r w:rsidRPr="00614E60">
              <w:rPr>
                <w:b/>
                <w:i/>
              </w:rPr>
              <w:t>[NPRR995:  Replace paragraph (7) above with the following upon system implementation:]</w:t>
            </w:r>
          </w:p>
          <w:p w14:paraId="32828ECA" w14:textId="77777777" w:rsidR="00614E60" w:rsidRPr="00614E60" w:rsidRDefault="00614E60">
            <w:pPr>
              <w:spacing w:after="240"/>
              <w:ind w:left="720" w:hanging="720"/>
              <w:rPr>
                <w:iCs/>
              </w:rPr>
            </w:pPr>
            <w:r w:rsidRPr="00614E60">
              <w:rPr>
                <w:iCs/>
              </w:rPr>
              <w:t>(7)</w:t>
            </w:r>
            <w:r w:rsidRPr="00614E60">
              <w:rPr>
                <w:iCs/>
              </w:rPr>
              <w:tab/>
              <w:t xml:space="preserve">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614E60">
              <w:t xml:space="preserve">Settlement Only Distribution Energy Storage Systems (SODESSs), and Settlement Only Transmission Energy Storage Systems (SOTESSs), </w:t>
            </w:r>
            <w:r w:rsidRPr="00614E60">
              <w:rPr>
                <w:iCs/>
              </w:rPr>
              <w:t xml:space="preserve">and forecasted capacity from price-responsive Demand based on information reported to ERCOT in accordance with Section 3.10.7.2.1, Reporting of Demand Response.  ERCOT must post the following inputs to the preliminary OAE to the </w:t>
            </w:r>
            <w:r w:rsidRPr="00614E60">
              <w:rPr>
                <w:bCs/>
                <w:iCs/>
              </w:rPr>
              <w:t>ERCOT website</w:t>
            </w:r>
            <w:r w:rsidRPr="00614E60">
              <w:rPr>
                <w:iCs/>
              </w:rPr>
              <w:t xml:space="preserve"> within an hour of issuing an AAN, including but not limited to:</w:t>
            </w:r>
          </w:p>
          <w:p w14:paraId="55AC9779" w14:textId="77777777" w:rsidR="00614E60" w:rsidRPr="00614E60" w:rsidRDefault="00614E60">
            <w:pPr>
              <w:spacing w:after="240"/>
              <w:ind w:left="1440" w:hanging="720"/>
              <w:rPr>
                <w:iCs/>
              </w:rPr>
            </w:pPr>
            <w:r w:rsidRPr="00614E60">
              <w:rPr>
                <w:iCs/>
              </w:rPr>
              <w:t>(a)</w:t>
            </w:r>
            <w:r w:rsidRPr="00614E60">
              <w:rPr>
                <w:iCs/>
              </w:rPr>
              <w:tab/>
              <w:t xml:space="preserve">The Load forecast; </w:t>
            </w:r>
          </w:p>
          <w:p w14:paraId="593BF0B8" w14:textId="77777777" w:rsidR="00614E60" w:rsidRPr="00614E60" w:rsidRDefault="00614E60">
            <w:pPr>
              <w:spacing w:after="240"/>
              <w:ind w:left="1440" w:hanging="720"/>
              <w:rPr>
                <w:iCs/>
              </w:rPr>
            </w:pPr>
            <w:r w:rsidRPr="00614E60">
              <w:rPr>
                <w:iCs/>
              </w:rPr>
              <w:t>(b)</w:t>
            </w:r>
            <w:r w:rsidRPr="00614E60">
              <w:rPr>
                <w:iCs/>
              </w:rPr>
              <w:tab/>
              <w:t>Load forecast vendor selection;</w:t>
            </w:r>
          </w:p>
          <w:p w14:paraId="6B8EB508" w14:textId="77777777" w:rsidR="00614E60" w:rsidRPr="00614E60" w:rsidRDefault="00614E60">
            <w:pPr>
              <w:spacing w:after="240"/>
              <w:ind w:left="1440" w:hanging="720"/>
              <w:rPr>
                <w:iCs/>
              </w:rPr>
            </w:pPr>
            <w:r w:rsidRPr="00614E60">
              <w:rPr>
                <w:iCs/>
              </w:rPr>
              <w:t>(c)</w:t>
            </w:r>
            <w:r w:rsidRPr="00614E60">
              <w:rPr>
                <w:iCs/>
              </w:rPr>
              <w:tab/>
              <w:t>Wind forecast;</w:t>
            </w:r>
          </w:p>
          <w:p w14:paraId="5CC3ED37" w14:textId="77777777" w:rsidR="00614E60" w:rsidRPr="00614E60" w:rsidRDefault="00614E60">
            <w:pPr>
              <w:spacing w:after="240"/>
              <w:ind w:left="1440" w:hanging="720"/>
              <w:rPr>
                <w:iCs/>
              </w:rPr>
            </w:pPr>
            <w:r w:rsidRPr="00614E60">
              <w:rPr>
                <w:iCs/>
              </w:rPr>
              <w:t>(d)</w:t>
            </w:r>
            <w:r w:rsidRPr="00614E60">
              <w:rPr>
                <w:iCs/>
              </w:rPr>
              <w:tab/>
              <w:t>Wind forecast vendor selection;</w:t>
            </w:r>
          </w:p>
          <w:p w14:paraId="637033D1" w14:textId="77777777" w:rsidR="00614E60" w:rsidRPr="00614E60" w:rsidRDefault="00614E60">
            <w:pPr>
              <w:spacing w:after="240"/>
              <w:ind w:left="1440" w:hanging="720"/>
              <w:rPr>
                <w:iCs/>
              </w:rPr>
            </w:pPr>
            <w:r w:rsidRPr="00614E60">
              <w:rPr>
                <w:iCs/>
              </w:rPr>
              <w:t>(e)</w:t>
            </w:r>
            <w:r w:rsidRPr="00614E60">
              <w:rPr>
                <w:iCs/>
              </w:rPr>
              <w:tab/>
              <w:t>Solar forecast;</w:t>
            </w:r>
          </w:p>
          <w:p w14:paraId="6280B4C9" w14:textId="77777777" w:rsidR="00614E60" w:rsidRPr="00614E60" w:rsidRDefault="00614E60">
            <w:pPr>
              <w:spacing w:after="240"/>
              <w:ind w:left="1440" w:hanging="720"/>
              <w:rPr>
                <w:iCs/>
              </w:rPr>
            </w:pPr>
            <w:r w:rsidRPr="00614E60">
              <w:rPr>
                <w:iCs/>
              </w:rPr>
              <w:t>(f)</w:t>
            </w:r>
            <w:r w:rsidRPr="00614E60">
              <w:rPr>
                <w:iCs/>
              </w:rPr>
              <w:tab/>
              <w:t>Solar forecast vendor selection;</w:t>
            </w:r>
          </w:p>
          <w:p w14:paraId="7EA47761" w14:textId="77777777" w:rsidR="00614E60" w:rsidRPr="00614E60" w:rsidRDefault="00614E60">
            <w:pPr>
              <w:spacing w:after="240"/>
              <w:ind w:left="1440" w:hanging="720"/>
              <w:rPr>
                <w:iCs/>
              </w:rPr>
            </w:pPr>
            <w:r w:rsidRPr="00614E60">
              <w:rPr>
                <w:iCs/>
              </w:rPr>
              <w:t>(g)</w:t>
            </w:r>
            <w:r w:rsidRPr="00614E60">
              <w:rPr>
                <w:iCs/>
              </w:rPr>
              <w:tab/>
              <w:t>Expected severe weather impacts forecast;</w:t>
            </w:r>
          </w:p>
          <w:p w14:paraId="0684C7D1" w14:textId="77777777" w:rsidR="00614E60" w:rsidRPr="00614E60" w:rsidRDefault="00614E60">
            <w:pPr>
              <w:spacing w:after="240"/>
              <w:ind w:left="1440" w:hanging="720"/>
              <w:rPr>
                <w:iCs/>
              </w:rPr>
            </w:pPr>
            <w:r w:rsidRPr="00614E60">
              <w:rPr>
                <w:iCs/>
              </w:rPr>
              <w:t>(h)</w:t>
            </w:r>
            <w:r w:rsidRPr="00614E60">
              <w:rPr>
                <w:iCs/>
              </w:rPr>
              <w:tab/>
              <w:t>Targeted reserve levels;</w:t>
            </w:r>
          </w:p>
          <w:p w14:paraId="2EF24EE8" w14:textId="77777777" w:rsidR="00614E60" w:rsidRPr="00614E60" w:rsidRDefault="00614E60">
            <w:pPr>
              <w:spacing w:after="240"/>
              <w:ind w:left="1440" w:hanging="720"/>
              <w:rPr>
                <w:iCs/>
              </w:rPr>
            </w:pPr>
            <w:r w:rsidRPr="00614E60">
              <w:rPr>
                <w:iCs/>
              </w:rPr>
              <w:t>(i)</w:t>
            </w:r>
            <w:r w:rsidRPr="00614E60">
              <w:rPr>
                <w:iCs/>
              </w:rPr>
              <w:tab/>
              <w:t>DC Tie import forecast;</w:t>
            </w:r>
          </w:p>
          <w:p w14:paraId="20C9D3AE" w14:textId="77777777" w:rsidR="00614E60" w:rsidRPr="00614E60" w:rsidRDefault="00614E60">
            <w:pPr>
              <w:spacing w:after="240"/>
              <w:ind w:left="1440" w:hanging="720"/>
              <w:rPr>
                <w:iCs/>
              </w:rPr>
            </w:pPr>
            <w:r w:rsidRPr="00614E60">
              <w:rPr>
                <w:iCs/>
              </w:rPr>
              <w:lastRenderedPageBreak/>
              <w:t>(j)</w:t>
            </w:r>
            <w:r w:rsidRPr="00614E60">
              <w:rPr>
                <w:iCs/>
              </w:rPr>
              <w:tab/>
              <w:t>DC Tie export curtailment forecast;</w:t>
            </w:r>
          </w:p>
          <w:p w14:paraId="79CA72EE" w14:textId="77777777" w:rsidR="00614E60" w:rsidRPr="00614E60" w:rsidRDefault="00614E60">
            <w:pPr>
              <w:spacing w:after="240"/>
              <w:ind w:left="1440" w:hanging="720"/>
              <w:rPr>
                <w:iCs/>
              </w:rPr>
            </w:pPr>
            <w:r w:rsidRPr="00614E60">
              <w:rPr>
                <w:iCs/>
              </w:rPr>
              <w:t>(k)</w:t>
            </w:r>
            <w:r w:rsidRPr="00614E60">
              <w:rPr>
                <w:iCs/>
              </w:rPr>
              <w:tab/>
              <w:t>SODG, SOTG</w:t>
            </w:r>
            <w:r w:rsidRPr="00614E60">
              <w:t>, SODESS, and SOTESS</w:t>
            </w:r>
            <w:r w:rsidRPr="00614E60">
              <w:rPr>
                <w:iCs/>
              </w:rPr>
              <w:t xml:space="preserve"> forecasts; </w:t>
            </w:r>
          </w:p>
          <w:p w14:paraId="66A8018E" w14:textId="77777777" w:rsidR="00614E60" w:rsidRPr="00614E60" w:rsidRDefault="00614E60">
            <w:pPr>
              <w:spacing w:after="240"/>
              <w:ind w:left="1440" w:hanging="720"/>
              <w:rPr>
                <w:iCs/>
              </w:rPr>
            </w:pPr>
            <w:r w:rsidRPr="00614E60">
              <w:rPr>
                <w:iCs/>
              </w:rPr>
              <w:t>(l)</w:t>
            </w:r>
            <w:r w:rsidRPr="00614E60">
              <w:rPr>
                <w:iCs/>
              </w:rPr>
              <w:tab/>
              <w:t>The forecast of capacity provided by price-responsive Demand;</w:t>
            </w:r>
          </w:p>
          <w:p w14:paraId="56509068" w14:textId="77777777" w:rsidR="00614E60" w:rsidRPr="00614E60" w:rsidRDefault="00614E60">
            <w:pPr>
              <w:spacing w:after="240"/>
              <w:ind w:left="1440" w:hanging="720"/>
              <w:rPr>
                <w:iCs/>
              </w:rPr>
            </w:pPr>
            <w:r w:rsidRPr="00614E60">
              <w:rPr>
                <w:iCs/>
              </w:rPr>
              <w:t>(m)</w:t>
            </w:r>
            <w:r w:rsidRPr="00614E60">
              <w:rPr>
                <w:iCs/>
              </w:rPr>
              <w:tab/>
              <w:t>Any aggregate derating of Resource(s) and/or Forced Outage assumptions in total MWs; and</w:t>
            </w:r>
          </w:p>
          <w:p w14:paraId="6BC0CE3B" w14:textId="77777777" w:rsidR="00614E60" w:rsidRPr="00614E60" w:rsidRDefault="00614E60">
            <w:pPr>
              <w:spacing w:after="240"/>
              <w:ind w:left="1440" w:hanging="720"/>
              <w:rPr>
                <w:iCs/>
              </w:rPr>
            </w:pPr>
            <w:r w:rsidRPr="00614E60">
              <w:rPr>
                <w:iCs/>
              </w:rPr>
              <w:t>(n)</w:t>
            </w:r>
            <w:r w:rsidRPr="00614E60">
              <w:rPr>
                <w:iCs/>
              </w:rPr>
              <w:tab/>
              <w:t>Any aggregate fuel derating assumptions in total MWs.</w:t>
            </w:r>
          </w:p>
        </w:tc>
      </w:tr>
    </w:tbl>
    <w:p w14:paraId="4FE70C78" w14:textId="77777777" w:rsidR="00614E60" w:rsidRPr="00614E60" w:rsidRDefault="00614E60">
      <w:pPr>
        <w:pStyle w:val="BodyTextNumbered"/>
        <w:spacing w:before="240"/>
        <w:rPr>
          <w:sz w:val="24"/>
          <w:szCs w:val="24"/>
        </w:rPr>
      </w:pPr>
      <w:r w:rsidRPr="00614E60">
        <w:rPr>
          <w:sz w:val="24"/>
          <w:szCs w:val="24"/>
        </w:rPr>
        <w:lastRenderedPageBreak/>
        <w:t>(8)</w:t>
      </w:r>
      <w:r w:rsidRPr="00614E60">
        <w:rPr>
          <w:sz w:val="24"/>
          <w:szCs w:val="24"/>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614E60">
        <w:rPr>
          <w:color w:val="000000"/>
          <w:sz w:val="24"/>
          <w:szCs w:val="24"/>
        </w:rPr>
        <w:t xml:space="preserve">In exercising its discretion under this paragraph, ERCOT is not required to issue an AAN or OAE before issuing an OSA, but </w:t>
      </w:r>
      <w:r w:rsidRPr="00614E60">
        <w:rPr>
          <w:sz w:val="24"/>
          <w:szCs w:val="24"/>
        </w:rPr>
        <w:t>shall:</w:t>
      </w:r>
    </w:p>
    <w:p w14:paraId="6DD6291D" w14:textId="77777777" w:rsidR="00614E60" w:rsidRPr="00614E60" w:rsidRDefault="00614E60">
      <w:pPr>
        <w:pStyle w:val="bodytextnumbered0"/>
        <w:ind w:left="1440"/>
        <w:rPr>
          <w:color w:val="000000"/>
        </w:rPr>
      </w:pPr>
      <w:r w:rsidRPr="00614E60">
        <w:rPr>
          <w:color w:val="000000"/>
        </w:rPr>
        <w:t>(a)</w:t>
      </w:r>
      <w:r w:rsidRPr="00614E60">
        <w:rPr>
          <w:color w:val="000000"/>
        </w:rPr>
        <w:tab/>
        <w:t>Issue the OSA to the QSE of the Resource for the purpose of make whole compensation; and</w:t>
      </w:r>
    </w:p>
    <w:p w14:paraId="4BF42F5A" w14:textId="77777777" w:rsidR="00614E60" w:rsidRPr="00614E60" w:rsidRDefault="00614E60">
      <w:pPr>
        <w:pStyle w:val="bodytextnumbered0"/>
        <w:ind w:left="1440"/>
        <w:rPr>
          <w:color w:val="000000"/>
        </w:rPr>
      </w:pPr>
      <w:r w:rsidRPr="00614E60">
        <w:rPr>
          <w:color w:val="000000"/>
        </w:rPr>
        <w:t>(b)</w:t>
      </w:r>
      <w:r w:rsidRPr="00614E60">
        <w:rPr>
          <w:color w:val="000000"/>
        </w:rPr>
        <w:tab/>
        <w:t xml:space="preserve">Present the justification for the out of market action to the Technical Advisory Committee (TAC) at its </w:t>
      </w:r>
      <w:r w:rsidRPr="00614E60">
        <w:t>next meeting that is at least 14 Business Days after the OSA</w:t>
      </w:r>
      <w:r w:rsidRPr="00614E60">
        <w:rPr>
          <w:color w:val="000000"/>
        </w:rPr>
        <w:t>.</w:t>
      </w:r>
    </w:p>
    <w:p w14:paraId="71C9663C" w14:textId="77777777" w:rsidR="00614E60" w:rsidRPr="00614E60" w:rsidRDefault="00614E60">
      <w:pPr>
        <w:pStyle w:val="H4"/>
        <w:rPr>
          <w:b w:val="0"/>
          <w:szCs w:val="24"/>
        </w:rPr>
      </w:pPr>
      <w:r w:rsidRPr="00614E60">
        <w:rPr>
          <w:szCs w:val="24"/>
        </w:rPr>
        <w:t>3.1.6.13</w:t>
      </w:r>
      <w:r w:rsidRPr="00614E60">
        <w:rPr>
          <w:szCs w:val="24"/>
        </w:rPr>
        <w:tab/>
      </w:r>
      <w:del w:id="340" w:author="ERCOT" w:date="2025-03-13T12:00:00Z">
        <w:r w:rsidRPr="00614E60" w:rsidDel="0005360E">
          <w:rPr>
            <w:szCs w:val="24"/>
          </w:rPr>
          <w:delText xml:space="preserve">Maximum Daily </w:delText>
        </w:r>
      </w:del>
      <w:r w:rsidRPr="00614E60">
        <w:rPr>
          <w:szCs w:val="24"/>
        </w:rPr>
        <w:t xml:space="preserve">Resource Planned Outage </w:t>
      </w:r>
      <w:del w:id="341" w:author="ERCOT" w:date="2025-03-13T12:00:00Z">
        <w:r w:rsidRPr="00614E60" w:rsidDel="0005360E">
          <w:rPr>
            <w:szCs w:val="24"/>
          </w:rPr>
          <w:delText>Capacity</w:delText>
        </w:r>
      </w:del>
      <w:bookmarkEnd w:id="324"/>
      <w:ins w:id="342" w:author="ERCOT" w:date="2025-03-13T12:00:00Z">
        <w:r w:rsidRPr="00614E60">
          <w:rPr>
            <w:szCs w:val="24"/>
          </w:rPr>
          <w:t>Limit</w:t>
        </w:r>
      </w:ins>
      <w:ins w:id="343" w:author="ERCOT" w:date="2025-05-22T12:30:00Z" w16du:dateUtc="2025-05-22T17:30:00Z">
        <w:r w:rsidRPr="00614E60">
          <w:rPr>
            <w:szCs w:val="24"/>
          </w:rPr>
          <w:t xml:space="preserve"> (RPOL)</w:t>
        </w:r>
      </w:ins>
    </w:p>
    <w:p w14:paraId="56640421" w14:textId="77777777" w:rsidR="00614E60" w:rsidRPr="00614E60" w:rsidRDefault="00614E60">
      <w:pPr>
        <w:spacing w:after="240"/>
        <w:ind w:left="720" w:hanging="720"/>
        <w:rPr>
          <w:iCs/>
        </w:rPr>
      </w:pPr>
      <w:r w:rsidRPr="00614E60">
        <w:rPr>
          <w:iCs/>
        </w:rPr>
        <w:t>(1)</w:t>
      </w:r>
      <w:r w:rsidRPr="00614E60">
        <w:rPr>
          <w:iCs/>
        </w:rPr>
        <w:tab/>
        <w:t>ERCOT shall calculate a maximum capacity of Resource Planned Outages, excluding Outages of nuclear-powered generation facilities and Outages of QFs that are subject to the exemption in paragraph (7) of Section 3.1.6, Outages of Resources Other than Reliability Resources, that should be allowed on each day of the next 60 months.</w:t>
      </w:r>
    </w:p>
    <w:p w14:paraId="55FF5B66" w14:textId="35D0C6F1" w:rsidR="00614E60" w:rsidRPr="00614E60" w:rsidRDefault="00614E60">
      <w:pPr>
        <w:spacing w:after="240"/>
        <w:ind w:left="1440" w:hanging="720"/>
        <w:rPr>
          <w:iCs/>
        </w:rPr>
      </w:pPr>
      <w:r w:rsidRPr="00614E60">
        <w:rPr>
          <w:iCs/>
        </w:rPr>
        <w:t>(a)</w:t>
      </w:r>
      <w:r w:rsidRPr="00614E60">
        <w:rPr>
          <w:iCs/>
        </w:rPr>
        <w:tab/>
        <w:t xml:space="preserve">For days more than seven days ahead of the Operating Day, the calculation of this </w:t>
      </w:r>
      <w:del w:id="344" w:author="ERCOT" w:date="2025-05-22T12:30:00Z" w16du:dateUtc="2025-05-22T17:30:00Z">
        <w:r w:rsidRPr="00614E60" w:rsidDel="0066671A">
          <w:rPr>
            <w:iCs/>
          </w:rPr>
          <w:delText>Maximum Daily Resource Planned Outage Capacity</w:delText>
        </w:r>
      </w:del>
      <w:ins w:id="345" w:author="ERCOT" w:date="2025-05-22T12:30:00Z" w16du:dateUtc="2025-05-22T17:30:00Z">
        <w:r w:rsidRPr="00614E60">
          <w:rPr>
            <w:iCs/>
          </w:rPr>
          <w:t>RPOL</w:t>
        </w:r>
      </w:ins>
      <w:r w:rsidRPr="00614E60">
        <w:rPr>
          <w:iCs/>
        </w:rPr>
        <w:t xml:space="preserve"> </w:t>
      </w:r>
      <w:del w:id="346" w:author="ERCOT" w:date="2025-05-20T13:37:00Z" w16du:dateUtc="2025-05-20T18:37:00Z">
        <w:r w:rsidRPr="00614E60" w:rsidDel="00EB188A">
          <w:rPr>
            <w:iCs/>
          </w:rPr>
          <w:delText xml:space="preserve">will be based on </w:delText>
        </w:r>
      </w:del>
      <w:ins w:id="347" w:author="ERCOT" w:date="2025-02-24T09:25:00Z">
        <w:r w:rsidRPr="00614E60">
          <w:rPr>
            <w:iCs/>
          </w:rPr>
          <w:t xml:space="preserve">shall include the parameters used to determine the </w:t>
        </w:r>
      </w:ins>
      <w:ins w:id="348" w:author="ERCOT" w:date="2025-05-22T14:24:00Z" w16du:dateUtc="2025-05-22T19:24:00Z">
        <w:r w:rsidRPr="00614E60">
          <w:rPr>
            <w:iCs/>
          </w:rPr>
          <w:t>RPOL</w:t>
        </w:r>
      </w:ins>
      <w:ins w:id="349" w:author="ERCOT" w:date="2025-02-24T09:25:00Z">
        <w:r w:rsidRPr="00614E60">
          <w:rPr>
            <w:iCs/>
          </w:rPr>
          <w:t xml:space="preserve"> that will apply to Generation Resources and </w:t>
        </w:r>
      </w:ins>
      <w:ins w:id="350" w:author="ERCOT" w:date="2025-05-22T14:24:00Z" w16du:dateUtc="2025-05-22T19:24:00Z">
        <w:r w:rsidRPr="00614E60">
          <w:rPr>
            <w:iCs/>
          </w:rPr>
          <w:t>ESRs</w:t>
        </w:r>
      </w:ins>
      <w:ins w:id="351" w:author="TCPA 062725" w:date="2025-06-27T15:11:00Z" w16du:dateUtc="2025-06-27T20:11:00Z">
        <w:r w:rsidR="00F93867">
          <w:rPr>
            <w:iCs/>
          </w:rPr>
          <w:t xml:space="preserve"> </w:t>
        </w:r>
      </w:ins>
      <w:ins w:id="352" w:author="TCPA 062725" w:date="2025-06-27T15:12:00Z" w16du:dateUtc="2025-06-27T20:12:00Z">
        <w:r w:rsidR="00F93867">
          <w:rPr>
            <w:iCs/>
          </w:rPr>
          <w:t>and will include a minimum amount to ensure Resource Planned Outages can be scheduled throughout the year</w:t>
        </w:r>
      </w:ins>
      <w:ins w:id="353" w:author="ERCOT" w:date="2025-02-24T09:26:00Z">
        <w:r w:rsidRPr="00614E60">
          <w:rPr>
            <w:iCs/>
          </w:rPr>
          <w:t xml:space="preserve">.  </w:t>
        </w:r>
      </w:ins>
      <w:del w:id="354" w:author="ERCOT" w:date="2025-02-24T09:25:00Z">
        <w:r w:rsidRPr="00614E60" w:rsidDel="006F2C73">
          <w:rPr>
            <w:iCs/>
          </w:rPr>
          <w:delText xml:space="preserve">seasonal assumptions, planned Resources that have met the criteria in Planning Guide Section 6.9, Addition of Proposed Generation to the Planning Models, Planned Outages of nuclear Generation Resources, Planned Outages of QFs that are subject to the exemption in paragraph (7) of Section 3.1.6, and the long-term Load forecast.  </w:delText>
        </w:r>
      </w:del>
      <w:r w:rsidRPr="00614E60">
        <w:rPr>
          <w:iCs/>
        </w:rPr>
        <w:t xml:space="preserve">ERCOT shall update the calculation of the </w:t>
      </w:r>
      <w:ins w:id="355" w:author="ERCOT" w:date="2025-05-20T13:34:00Z" w16du:dateUtc="2025-05-20T18:34:00Z">
        <w:r w:rsidRPr="00614E60">
          <w:rPr>
            <w:iCs/>
          </w:rPr>
          <w:t>RPOL</w:t>
        </w:r>
      </w:ins>
      <w:del w:id="356" w:author="ERCOT" w:date="2025-03-13T12:01:00Z">
        <w:r w:rsidRPr="00614E60" w:rsidDel="0005360E">
          <w:rPr>
            <w:iCs/>
          </w:rPr>
          <w:delText xml:space="preserve">Maximum Daily Resource </w:delText>
        </w:r>
      </w:del>
      <w:del w:id="357" w:author="ERCOT" w:date="2025-05-20T13:34:00Z" w16du:dateUtc="2025-05-20T18:34:00Z">
        <w:r w:rsidRPr="00614E60" w:rsidDel="00EB188A">
          <w:rPr>
            <w:iCs/>
          </w:rPr>
          <w:delText xml:space="preserve">Planned Outage </w:delText>
        </w:r>
      </w:del>
      <w:del w:id="358" w:author="ERCOT" w:date="2025-03-13T12:01:00Z">
        <w:r w:rsidRPr="00614E60" w:rsidDel="0005360E">
          <w:rPr>
            <w:iCs/>
          </w:rPr>
          <w:delText>Capacity</w:delText>
        </w:r>
      </w:del>
      <w:del w:id="359" w:author="ERCOT" w:date="2025-05-20T13:35:00Z" w16du:dateUtc="2025-05-20T18:35:00Z">
        <w:r w:rsidRPr="00614E60" w:rsidDel="00EB188A">
          <w:rPr>
            <w:iCs/>
          </w:rPr>
          <w:delText xml:space="preserve"> for the next 60 months </w:delText>
        </w:r>
      </w:del>
      <w:del w:id="360" w:author="ERCOT" w:date="2025-02-24T09:26:00Z">
        <w:r w:rsidRPr="00614E60" w:rsidDel="006F2C73">
          <w:rPr>
            <w:iCs/>
          </w:rPr>
          <w:delText xml:space="preserve">twice per </w:delText>
        </w:r>
      </w:del>
      <w:ins w:id="361" w:author="ERCOT" w:date="2025-05-22T13:02:00Z" w16du:dateUtc="2025-05-22T18:02:00Z">
        <w:r w:rsidRPr="00614E60">
          <w:rPr>
            <w:iCs/>
          </w:rPr>
          <w:t xml:space="preserve"> </w:t>
        </w:r>
      </w:ins>
      <w:ins w:id="362" w:author="TCPA 062725" w:date="2025-06-27T15:12:00Z" w16du:dateUtc="2025-06-27T20:12:00Z">
        <w:r w:rsidR="00F93867">
          <w:rPr>
            <w:iCs/>
          </w:rPr>
          <w:t xml:space="preserve">at least </w:t>
        </w:r>
      </w:ins>
      <w:r w:rsidRPr="00614E60">
        <w:rPr>
          <w:iCs/>
        </w:rPr>
        <w:t>month</w:t>
      </w:r>
      <w:ins w:id="363" w:author="ERCOT" w:date="2025-02-24T09:26:00Z">
        <w:r w:rsidRPr="00614E60">
          <w:rPr>
            <w:iCs/>
          </w:rPr>
          <w:t>ly</w:t>
        </w:r>
      </w:ins>
      <w:r w:rsidRPr="00614E60">
        <w:rPr>
          <w:iCs/>
        </w:rPr>
        <w:t>.</w:t>
      </w:r>
    </w:p>
    <w:p w14:paraId="40624A19" w14:textId="77777777" w:rsidR="00614E60" w:rsidRPr="00614E60" w:rsidRDefault="00614E60">
      <w:pPr>
        <w:spacing w:after="240"/>
        <w:ind w:left="1440" w:hanging="720"/>
        <w:rPr>
          <w:iCs/>
        </w:rPr>
      </w:pPr>
      <w:r w:rsidRPr="00614E60">
        <w:rPr>
          <w:iCs/>
        </w:rPr>
        <w:t>(b)</w:t>
      </w:r>
      <w:r w:rsidRPr="00614E60">
        <w:rPr>
          <w:iCs/>
        </w:rPr>
        <w:tab/>
        <w:t xml:space="preserve">For days that are seven days or less prior to the Operating Day, the calculation of </w:t>
      </w:r>
      <w:del w:id="364" w:author="ERCOT" w:date="2025-02-24T09:26:00Z">
        <w:r w:rsidRPr="00614E60" w:rsidDel="006F2C73">
          <w:rPr>
            <w:iCs/>
          </w:rPr>
          <w:delText>this</w:delText>
        </w:r>
      </w:del>
      <w:del w:id="365" w:author="ERCOT" w:date="2025-03-13T12:02:00Z">
        <w:r w:rsidRPr="00614E60" w:rsidDel="0005360E">
          <w:rPr>
            <w:iCs/>
          </w:rPr>
          <w:delText xml:space="preserve"> Maximum Daily Resource </w:delText>
        </w:r>
      </w:del>
      <w:del w:id="366" w:author="ERCOT" w:date="2025-05-20T13:35:00Z" w16du:dateUtc="2025-05-20T18:35:00Z">
        <w:r w:rsidRPr="00614E60" w:rsidDel="00EB188A">
          <w:rPr>
            <w:iCs/>
          </w:rPr>
          <w:delText xml:space="preserve">Planned Outage </w:delText>
        </w:r>
      </w:del>
      <w:ins w:id="367" w:author="ERCOT" w:date="2025-04-19T10:49:00Z" w16du:dateUtc="2025-04-19T15:49:00Z">
        <w:r w:rsidRPr="00614E60">
          <w:rPr>
            <w:iCs/>
          </w:rPr>
          <w:t>RPOL</w:t>
        </w:r>
      </w:ins>
      <w:ins w:id="368" w:author="ERCOT" w:date="2025-03-13T12:02:00Z">
        <w:r w:rsidRPr="00614E60">
          <w:rPr>
            <w:iCs/>
          </w:rPr>
          <w:t xml:space="preserve"> </w:t>
        </w:r>
      </w:ins>
      <w:del w:id="369" w:author="ERCOT" w:date="2025-03-13T12:02:00Z">
        <w:r w:rsidRPr="00614E60" w:rsidDel="0005360E">
          <w:rPr>
            <w:iCs/>
          </w:rPr>
          <w:delText xml:space="preserve">Capacity </w:delText>
        </w:r>
      </w:del>
      <w:r w:rsidRPr="00614E60">
        <w:rPr>
          <w:iCs/>
        </w:rPr>
        <w:t xml:space="preserve">will be based on </w:t>
      </w:r>
      <w:r w:rsidRPr="00614E60">
        <w:rPr>
          <w:iCs/>
        </w:rPr>
        <w:lastRenderedPageBreak/>
        <w:t xml:space="preserve">the inputs used for the planning assessment for an OAE described in Section 3.1.6.9, Withdrawal of Approval and Rescheduling of Approved Planned Outages of Resource Facilities.  ERCOT shall update the calculation of the </w:t>
      </w:r>
      <w:del w:id="370" w:author="ERCOT" w:date="2025-03-13T12:02:00Z">
        <w:r w:rsidRPr="00614E60" w:rsidDel="0005360E">
          <w:rPr>
            <w:iCs/>
          </w:rPr>
          <w:delText xml:space="preserve">Maximum Daily Resource </w:delText>
        </w:r>
      </w:del>
      <w:del w:id="371" w:author="ERCOT" w:date="2025-04-19T10:50:00Z" w16du:dateUtc="2025-04-19T15:50:00Z">
        <w:r w:rsidRPr="00614E60" w:rsidDel="004523C4">
          <w:rPr>
            <w:iCs/>
          </w:rPr>
          <w:delText xml:space="preserve">Planned Outage </w:delText>
        </w:r>
      </w:del>
      <w:del w:id="372" w:author="ERCOT" w:date="2025-03-13T12:02:00Z">
        <w:r w:rsidRPr="00614E60" w:rsidDel="0005360E">
          <w:rPr>
            <w:iCs/>
          </w:rPr>
          <w:delText xml:space="preserve">Capacity </w:delText>
        </w:r>
      </w:del>
      <w:ins w:id="373" w:author="ERCOT" w:date="2025-03-13T12:02:00Z">
        <w:r w:rsidRPr="00614E60">
          <w:rPr>
            <w:iCs/>
          </w:rPr>
          <w:t xml:space="preserve"> </w:t>
        </w:r>
      </w:ins>
      <w:ins w:id="374" w:author="ERCOT" w:date="2025-04-19T10:50:00Z" w16du:dateUtc="2025-04-19T15:50:00Z">
        <w:r w:rsidRPr="00614E60">
          <w:rPr>
            <w:iCs/>
          </w:rPr>
          <w:t xml:space="preserve">RPOL </w:t>
        </w:r>
      </w:ins>
      <w:r w:rsidRPr="00614E60">
        <w:rPr>
          <w:iCs/>
        </w:rPr>
        <w:t>for each hour of the next seven days on a rolling daily basis.</w:t>
      </w:r>
    </w:p>
    <w:p w14:paraId="15C16618" w14:textId="77777777" w:rsidR="00614E60" w:rsidRPr="00614E60" w:rsidRDefault="00614E60">
      <w:pPr>
        <w:spacing w:after="240"/>
        <w:ind w:left="1440" w:hanging="720"/>
        <w:rPr>
          <w:iCs/>
        </w:rPr>
      </w:pPr>
      <w:r w:rsidRPr="00614E60">
        <w:rPr>
          <w:iCs/>
        </w:rPr>
        <w:t>(c)</w:t>
      </w:r>
      <w:r w:rsidRPr="00614E60">
        <w:rPr>
          <w:iCs/>
        </w:rPr>
        <w:tab/>
        <w:t xml:space="preserve">ERCOT shall post the </w:t>
      </w:r>
      <w:del w:id="375" w:author="ERCOT" w:date="2025-03-13T12:03:00Z">
        <w:r w:rsidRPr="00614E60" w:rsidDel="0005360E">
          <w:rPr>
            <w:iCs/>
          </w:rPr>
          <w:delText xml:space="preserve">Maximum Daily Resource </w:delText>
        </w:r>
      </w:del>
      <w:del w:id="376" w:author="ERCOT" w:date="2025-04-19T10:50:00Z" w16du:dateUtc="2025-04-19T15:50:00Z">
        <w:r w:rsidRPr="00614E60" w:rsidDel="004523C4">
          <w:rPr>
            <w:iCs/>
          </w:rPr>
          <w:delText xml:space="preserve">Planned Outage </w:delText>
        </w:r>
      </w:del>
      <w:del w:id="377" w:author="ERCOT" w:date="2025-03-13T12:03:00Z">
        <w:r w:rsidRPr="00614E60" w:rsidDel="0005360E">
          <w:rPr>
            <w:iCs/>
          </w:rPr>
          <w:delText>Capacity</w:delText>
        </w:r>
      </w:del>
      <w:del w:id="378" w:author="ERCOT" w:date="2025-04-19T10:50:00Z" w16du:dateUtc="2025-04-19T15:50:00Z">
        <w:r w:rsidRPr="00614E60" w:rsidDel="004523C4">
          <w:rPr>
            <w:iCs/>
          </w:rPr>
          <w:delText xml:space="preserve"> </w:delText>
        </w:r>
      </w:del>
      <w:ins w:id="379" w:author="ERCOT" w:date="2025-04-19T10:50:00Z" w16du:dateUtc="2025-04-19T15:50:00Z">
        <w:r w:rsidRPr="00614E60">
          <w:rPr>
            <w:iCs/>
          </w:rPr>
          <w:t xml:space="preserve">RPOL </w:t>
        </w:r>
      </w:ins>
      <w:r w:rsidRPr="00614E60">
        <w:rPr>
          <w:iCs/>
        </w:rPr>
        <w:t>and aggregate MW of approved Resource Planned Outages at least twice per day on the ERCOT website for each day of the next 60 months.</w:t>
      </w:r>
    </w:p>
    <w:p w14:paraId="3776655C" w14:textId="77777777" w:rsidR="00614E60" w:rsidRPr="00614E60" w:rsidRDefault="00614E60">
      <w:pPr>
        <w:spacing w:after="240"/>
        <w:ind w:left="1440" w:hanging="720"/>
        <w:rPr>
          <w:iCs/>
        </w:rPr>
      </w:pPr>
      <w:r w:rsidRPr="00614E60">
        <w:rPr>
          <w:iCs/>
        </w:rPr>
        <w:t>(d)</w:t>
      </w:r>
      <w:r w:rsidRPr="00614E60">
        <w:rPr>
          <w:iCs/>
        </w:rPr>
        <w:tab/>
        <w:t xml:space="preserve">ERCOT shall post the </w:t>
      </w:r>
      <w:del w:id="380" w:author="ERCOT" w:date="2025-03-13T12:03:00Z">
        <w:r w:rsidRPr="00614E60" w:rsidDel="0005360E">
          <w:rPr>
            <w:iCs/>
          </w:rPr>
          <w:delText xml:space="preserve">Maximum Daily Resource </w:delText>
        </w:r>
      </w:del>
      <w:del w:id="381" w:author="ERCOT" w:date="2025-04-19T10:50:00Z" w16du:dateUtc="2025-04-19T15:50:00Z">
        <w:r w:rsidRPr="00614E60" w:rsidDel="004523C4">
          <w:rPr>
            <w:iCs/>
          </w:rPr>
          <w:delText xml:space="preserve">Planned Outage </w:delText>
        </w:r>
      </w:del>
      <w:del w:id="382" w:author="ERCOT" w:date="2025-03-13T12:03:00Z">
        <w:r w:rsidRPr="00614E60" w:rsidDel="0005360E">
          <w:rPr>
            <w:iCs/>
          </w:rPr>
          <w:delText>Capacity</w:delText>
        </w:r>
      </w:del>
      <w:ins w:id="383" w:author="ERCOT" w:date="2025-04-19T10:50:00Z" w16du:dateUtc="2025-04-19T15:50:00Z">
        <w:r w:rsidRPr="00614E60">
          <w:rPr>
            <w:iCs/>
          </w:rPr>
          <w:t>RPOL</w:t>
        </w:r>
      </w:ins>
      <w:r w:rsidRPr="00614E60">
        <w:rPr>
          <w:iCs/>
        </w:rPr>
        <w:t xml:space="preserve"> and aggregate MW of approved Resource Planned Outages hourly on the ERCOT website for each hour of the next seven days.</w:t>
      </w:r>
    </w:p>
    <w:p w14:paraId="541B4E91" w14:textId="77777777" w:rsidR="00614E60" w:rsidRPr="00614E60" w:rsidRDefault="00614E60">
      <w:pPr>
        <w:spacing w:after="240"/>
        <w:ind w:left="720" w:hanging="720"/>
        <w:rPr>
          <w:iCs/>
        </w:rPr>
      </w:pPr>
      <w:r w:rsidRPr="00614E60">
        <w:rPr>
          <w:iCs/>
        </w:rPr>
        <w:t>(2)</w:t>
      </w:r>
      <w:r w:rsidRPr="00614E60">
        <w:rPr>
          <w:iCs/>
        </w:rPr>
        <w:tab/>
        <w:t xml:space="preserve">ERCOT may adjust the </w:t>
      </w:r>
      <w:del w:id="384" w:author="ERCOT" w:date="2025-03-13T12:03:00Z">
        <w:r w:rsidRPr="00614E60" w:rsidDel="0005360E">
          <w:rPr>
            <w:iCs/>
          </w:rPr>
          <w:delText xml:space="preserve">Maximum Daily Resource </w:delText>
        </w:r>
      </w:del>
      <w:del w:id="385" w:author="ERCOT" w:date="2025-04-19T10:50:00Z" w16du:dateUtc="2025-04-19T15:50:00Z">
        <w:r w:rsidRPr="00614E60" w:rsidDel="004523C4">
          <w:rPr>
            <w:iCs/>
          </w:rPr>
          <w:delText xml:space="preserve">Planned Outage </w:delText>
        </w:r>
      </w:del>
      <w:del w:id="386" w:author="ERCOT" w:date="2025-03-13T12:03:00Z">
        <w:r w:rsidRPr="00614E60" w:rsidDel="0005360E">
          <w:rPr>
            <w:iCs/>
          </w:rPr>
          <w:delText>Capacity</w:delText>
        </w:r>
      </w:del>
      <w:ins w:id="387" w:author="ERCOT" w:date="2025-04-19T10:51:00Z" w16du:dateUtc="2025-04-19T15:51:00Z">
        <w:r w:rsidRPr="00614E60">
          <w:rPr>
            <w:iCs/>
          </w:rPr>
          <w:t>RPOL</w:t>
        </w:r>
      </w:ins>
      <w:r w:rsidRPr="00614E60">
        <w:rPr>
          <w:iCs/>
        </w:rPr>
        <w:t xml:space="preserve"> if, at any point in time, the actual aggregate Forced Outages and Maintenance Outages exceed the amount that is used in the </w:t>
      </w:r>
      <w:ins w:id="388" w:author="ERCOT" w:date="2025-03-13T12:04:00Z">
        <w:r w:rsidRPr="00614E60">
          <w:rPr>
            <w:iCs/>
          </w:rPr>
          <w:t xml:space="preserve">determination </w:t>
        </w:r>
      </w:ins>
      <w:ins w:id="389" w:author="ERCOT" w:date="2025-05-20T13:37:00Z" w16du:dateUtc="2025-05-20T18:37:00Z">
        <w:r w:rsidRPr="00614E60">
          <w:rPr>
            <w:iCs/>
          </w:rPr>
          <w:t xml:space="preserve">of </w:t>
        </w:r>
      </w:ins>
      <w:del w:id="390" w:author="ERCOT" w:date="2025-03-13T12:04:00Z">
        <w:r w:rsidRPr="00614E60" w:rsidDel="0046272B">
          <w:rPr>
            <w:iCs/>
          </w:rPr>
          <w:delText xml:space="preserve">assessment </w:delText>
        </w:r>
      </w:del>
      <w:del w:id="391" w:author="ERCOT" w:date="2025-04-19T10:51:00Z" w16du:dateUtc="2025-04-19T15:51:00Z">
        <w:r w:rsidRPr="00614E60" w:rsidDel="004523C4">
          <w:rPr>
            <w:iCs/>
          </w:rPr>
          <w:delText xml:space="preserve">of the </w:delText>
        </w:r>
      </w:del>
      <w:del w:id="392" w:author="ERCOT" w:date="2025-03-13T12:03:00Z">
        <w:r w:rsidRPr="00614E60" w:rsidDel="0046272B">
          <w:rPr>
            <w:iCs/>
          </w:rPr>
          <w:delText xml:space="preserve">Maximum Daily Resource </w:delText>
        </w:r>
      </w:del>
      <w:del w:id="393" w:author="ERCOT" w:date="2025-04-19T10:51:00Z" w16du:dateUtc="2025-04-19T15:51:00Z">
        <w:r w:rsidRPr="00614E60" w:rsidDel="004523C4">
          <w:rPr>
            <w:iCs/>
          </w:rPr>
          <w:delText>Planned Outage</w:delText>
        </w:r>
      </w:del>
      <w:del w:id="394" w:author="ERCOT" w:date="2025-03-13T12:03:00Z">
        <w:r w:rsidRPr="00614E60" w:rsidDel="0046272B">
          <w:rPr>
            <w:iCs/>
          </w:rPr>
          <w:delText xml:space="preserve"> Capacity</w:delText>
        </w:r>
      </w:del>
      <w:ins w:id="395" w:author="ERCOT" w:date="2025-04-19T10:51:00Z" w16du:dateUtc="2025-04-19T15:51:00Z">
        <w:r w:rsidRPr="00614E60">
          <w:rPr>
            <w:iCs/>
          </w:rPr>
          <w:t>RPOL</w:t>
        </w:r>
      </w:ins>
      <w:r w:rsidRPr="00614E60">
        <w:rPr>
          <w:iCs/>
        </w:rPr>
        <w:t>.</w:t>
      </w:r>
    </w:p>
    <w:p w14:paraId="36A1E9D7" w14:textId="77777777" w:rsidR="00614E60" w:rsidRPr="00614E60" w:rsidRDefault="00614E60">
      <w:pPr>
        <w:pStyle w:val="BodyTextNumbered"/>
        <w:rPr>
          <w:sz w:val="24"/>
          <w:szCs w:val="24"/>
        </w:rPr>
      </w:pPr>
      <w:r w:rsidRPr="00614E60">
        <w:rPr>
          <w:sz w:val="24"/>
          <w:szCs w:val="24"/>
        </w:rPr>
        <w:t>(3)</w:t>
      </w:r>
      <w:r w:rsidRPr="00614E60">
        <w:rPr>
          <w:sz w:val="24"/>
          <w:szCs w:val="24"/>
        </w:rPr>
        <w:tab/>
        <w:t xml:space="preserve">ERCOT shall post on the ERCOT website the methodology it uses to calculate </w:t>
      </w:r>
      <w:del w:id="396" w:author="ERCOT" w:date="2025-04-19T10:52:00Z" w16du:dateUtc="2025-04-19T15:52:00Z">
        <w:r w:rsidRPr="00614E60" w:rsidDel="004523C4">
          <w:rPr>
            <w:sz w:val="24"/>
            <w:szCs w:val="24"/>
          </w:rPr>
          <w:delText>the</w:delText>
        </w:r>
      </w:del>
      <w:r w:rsidRPr="00614E60">
        <w:rPr>
          <w:sz w:val="24"/>
          <w:szCs w:val="24"/>
        </w:rPr>
        <w:t xml:space="preserve"> </w:t>
      </w:r>
      <w:del w:id="397" w:author="ERCOT" w:date="2025-03-13T12:04:00Z">
        <w:r w:rsidRPr="00614E60" w:rsidDel="0046272B">
          <w:rPr>
            <w:sz w:val="24"/>
            <w:szCs w:val="24"/>
          </w:rPr>
          <w:delText xml:space="preserve">Maximum Daily Resource </w:delText>
        </w:r>
      </w:del>
      <w:del w:id="398" w:author="ERCOT" w:date="2025-04-19T10:52:00Z" w16du:dateUtc="2025-04-19T15:52:00Z">
        <w:r w:rsidRPr="00614E60" w:rsidDel="004523C4">
          <w:rPr>
            <w:sz w:val="24"/>
            <w:szCs w:val="24"/>
          </w:rPr>
          <w:delText xml:space="preserve">Planned Outage </w:delText>
        </w:r>
      </w:del>
      <w:del w:id="399" w:author="ERCOT" w:date="2025-03-13T12:04:00Z">
        <w:r w:rsidRPr="00614E60" w:rsidDel="0046272B">
          <w:rPr>
            <w:sz w:val="24"/>
            <w:szCs w:val="24"/>
          </w:rPr>
          <w:delText>Capacity</w:delText>
        </w:r>
      </w:del>
      <w:r w:rsidRPr="00614E60">
        <w:rPr>
          <w:sz w:val="24"/>
          <w:szCs w:val="24"/>
        </w:rPr>
        <w:t xml:space="preserve"> </w:t>
      </w:r>
      <w:ins w:id="400" w:author="ERCOT" w:date="2025-04-19T10:52:00Z" w16du:dateUtc="2025-04-19T15:52:00Z">
        <w:r w:rsidRPr="00614E60">
          <w:rPr>
            <w:sz w:val="24"/>
            <w:szCs w:val="24"/>
          </w:rPr>
          <w:t xml:space="preserve">RPOL </w:t>
        </w:r>
      </w:ins>
      <w:r w:rsidRPr="00614E60">
        <w:rPr>
          <w:sz w:val="24"/>
          <w:szCs w:val="24"/>
        </w:rPr>
        <w:t>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7C94BCC9" w14:textId="77777777" w:rsidR="00614E60" w:rsidRPr="00614E60" w:rsidRDefault="00614E60">
      <w:pPr>
        <w:pStyle w:val="H3"/>
        <w:rPr>
          <w:szCs w:val="24"/>
        </w:rPr>
      </w:pPr>
      <w:bookmarkStart w:id="401" w:name="_Toc204048502"/>
      <w:bookmarkStart w:id="402" w:name="_Toc400526089"/>
      <w:bookmarkStart w:id="403" w:name="_Toc405534407"/>
      <w:bookmarkStart w:id="404" w:name="_Toc406570420"/>
      <w:bookmarkStart w:id="405" w:name="_Toc410910572"/>
      <w:bookmarkStart w:id="406" w:name="_Toc411841000"/>
      <w:bookmarkStart w:id="407" w:name="_Toc422146962"/>
      <w:bookmarkStart w:id="408" w:name="_Toc433020558"/>
      <w:bookmarkStart w:id="409" w:name="_Toc437261999"/>
      <w:bookmarkStart w:id="410" w:name="_Toc478375170"/>
      <w:bookmarkStart w:id="411" w:name="_Toc193984138"/>
      <w:r w:rsidRPr="00614E60">
        <w:rPr>
          <w:szCs w:val="24"/>
        </w:rPr>
        <w:t>3.1.7</w:t>
      </w:r>
      <w:r w:rsidRPr="00614E60">
        <w:rPr>
          <w:szCs w:val="24"/>
        </w:rPr>
        <w:tab/>
        <w:t>Reliability Resource Outages</w:t>
      </w:r>
      <w:bookmarkEnd w:id="401"/>
      <w:bookmarkEnd w:id="402"/>
      <w:bookmarkEnd w:id="403"/>
      <w:bookmarkEnd w:id="404"/>
      <w:bookmarkEnd w:id="405"/>
      <w:bookmarkEnd w:id="406"/>
      <w:bookmarkEnd w:id="407"/>
      <w:bookmarkEnd w:id="408"/>
      <w:bookmarkEnd w:id="409"/>
      <w:bookmarkEnd w:id="410"/>
      <w:bookmarkEnd w:id="411"/>
    </w:p>
    <w:p w14:paraId="711B697F"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ERCOT shall evaluate requests for approval of an Outage of a Reliability Resource to determine if any one or a combination of proposed Outages may cause ERCOT to violate applicable reliability standards or exceed the </w:t>
      </w:r>
      <w:del w:id="412" w:author="ERCOT" w:date="2025-05-22T12:27:00Z" w16du:dateUtc="2025-05-22T17:27:00Z">
        <w:r w:rsidRPr="00614E60" w:rsidDel="0066671A">
          <w:rPr>
            <w:sz w:val="24"/>
            <w:szCs w:val="24"/>
          </w:rPr>
          <w:delText>Maximum Daily Resource Planned Outage Capacity</w:delText>
        </w:r>
      </w:del>
      <w:ins w:id="413" w:author="ERCOT" w:date="2025-05-22T12:27:00Z" w16du:dateUtc="2025-05-22T17:27:00Z">
        <w:r w:rsidRPr="00614E60">
          <w:rPr>
            <w:sz w:val="24"/>
            <w:szCs w:val="24"/>
          </w:rPr>
          <w:t>R</w:t>
        </w:r>
      </w:ins>
      <w:ins w:id="414" w:author="ERCOT" w:date="2025-05-22T12:28:00Z" w16du:dateUtc="2025-05-22T17:28:00Z">
        <w:r w:rsidRPr="00614E60">
          <w:rPr>
            <w:sz w:val="24"/>
            <w:szCs w:val="24"/>
          </w:rPr>
          <w:t>POL</w:t>
        </w:r>
      </w:ins>
      <w:r w:rsidRPr="00614E60">
        <w:rPr>
          <w:sz w:val="24"/>
          <w:szCs w:val="24"/>
        </w:rPr>
        <w:t xml:space="preserve">.  ERCOT’s evaluations shall take into consideration factors including the following: </w:t>
      </w:r>
    </w:p>
    <w:p w14:paraId="43AB1E5A" w14:textId="77777777" w:rsidR="00614E60" w:rsidRPr="00614E60" w:rsidRDefault="00614E60" w:rsidP="00A87D3C">
      <w:pPr>
        <w:pStyle w:val="List"/>
        <w:ind w:left="1440"/>
        <w:rPr>
          <w:szCs w:val="24"/>
        </w:rPr>
      </w:pPr>
      <w:r w:rsidRPr="00614E60">
        <w:rPr>
          <w:szCs w:val="24"/>
        </w:rPr>
        <w:t>(a)</w:t>
      </w:r>
      <w:r w:rsidRPr="00614E60">
        <w:rPr>
          <w:szCs w:val="24"/>
        </w:rPr>
        <w:tab/>
        <w:t>Load forecast;</w:t>
      </w:r>
    </w:p>
    <w:p w14:paraId="16B84E38" w14:textId="77777777" w:rsidR="00614E60" w:rsidRPr="00614E60" w:rsidRDefault="00614E60" w:rsidP="00A87D3C">
      <w:pPr>
        <w:pStyle w:val="List"/>
        <w:ind w:left="1440"/>
        <w:rPr>
          <w:szCs w:val="24"/>
        </w:rPr>
      </w:pPr>
      <w:r w:rsidRPr="00614E60">
        <w:rPr>
          <w:szCs w:val="24"/>
        </w:rPr>
        <w:t>(b)</w:t>
      </w:r>
      <w:r w:rsidRPr="00614E60">
        <w:rPr>
          <w:szCs w:val="24"/>
        </w:rPr>
        <w:tab/>
        <w:t>All other known Outages; and</w:t>
      </w:r>
    </w:p>
    <w:p w14:paraId="379D86EC" w14:textId="77777777" w:rsidR="00614E60" w:rsidRPr="00614E60" w:rsidRDefault="00614E60" w:rsidP="00A87D3C">
      <w:pPr>
        <w:pStyle w:val="List"/>
        <w:ind w:left="1440"/>
        <w:rPr>
          <w:szCs w:val="24"/>
        </w:rPr>
      </w:pPr>
      <w:r w:rsidRPr="00614E60">
        <w:rPr>
          <w:szCs w:val="24"/>
        </w:rPr>
        <w:t>(c)</w:t>
      </w:r>
      <w:r w:rsidRPr="00614E60">
        <w:rPr>
          <w:szCs w:val="24"/>
        </w:rPr>
        <w:tab/>
        <w:t>Potential for the proposed Outages to cause irresolvable transmission overloads or voltage supply concerns based on the indications from contingency analysis software.</w:t>
      </w:r>
    </w:p>
    <w:p w14:paraId="314DD7A3" w14:textId="77777777" w:rsidR="00614E60" w:rsidRPr="00614E60" w:rsidRDefault="00614E60">
      <w:pPr>
        <w:pStyle w:val="H4"/>
        <w:rPr>
          <w:b w:val="0"/>
          <w:szCs w:val="24"/>
        </w:rPr>
      </w:pPr>
      <w:bookmarkStart w:id="415" w:name="_Toc204048503"/>
      <w:bookmarkStart w:id="416" w:name="_Toc400526090"/>
      <w:bookmarkStart w:id="417" w:name="_Toc405534408"/>
      <w:bookmarkStart w:id="418" w:name="_Toc406570421"/>
      <w:bookmarkStart w:id="419" w:name="_Toc410910573"/>
      <w:bookmarkStart w:id="420" w:name="_Toc411841001"/>
      <w:bookmarkStart w:id="421" w:name="_Toc422146963"/>
      <w:bookmarkStart w:id="422" w:name="_Toc433020559"/>
      <w:bookmarkStart w:id="423" w:name="_Toc437262000"/>
      <w:bookmarkStart w:id="424" w:name="_Toc478375171"/>
      <w:bookmarkStart w:id="425" w:name="_Toc193984139"/>
      <w:r w:rsidRPr="00614E60">
        <w:rPr>
          <w:szCs w:val="24"/>
        </w:rPr>
        <w:lastRenderedPageBreak/>
        <w:t>3.1.7.1</w:t>
      </w:r>
      <w:r w:rsidRPr="00614E60">
        <w:rPr>
          <w:szCs w:val="24"/>
        </w:rPr>
        <w:tab/>
        <w:t>Timelines for Response by ERCOT on Reliability Resource Outages</w:t>
      </w:r>
      <w:bookmarkEnd w:id="415"/>
      <w:bookmarkEnd w:id="416"/>
      <w:bookmarkEnd w:id="417"/>
      <w:bookmarkEnd w:id="418"/>
      <w:bookmarkEnd w:id="419"/>
      <w:bookmarkEnd w:id="420"/>
      <w:bookmarkEnd w:id="421"/>
      <w:bookmarkEnd w:id="422"/>
      <w:bookmarkEnd w:id="423"/>
      <w:bookmarkEnd w:id="424"/>
      <w:bookmarkEnd w:id="425"/>
    </w:p>
    <w:p w14:paraId="12566222" w14:textId="77777777" w:rsidR="00614E60" w:rsidRPr="00614E60" w:rsidRDefault="00614E60">
      <w:pPr>
        <w:pStyle w:val="BodyTextNumbered"/>
        <w:rPr>
          <w:sz w:val="24"/>
          <w:szCs w:val="24"/>
        </w:rPr>
      </w:pPr>
      <w:r w:rsidRPr="00614E60">
        <w:rPr>
          <w:sz w:val="24"/>
          <w:szCs w:val="24"/>
        </w:rPr>
        <w:t>(1)</w:t>
      </w:r>
      <w:r w:rsidRPr="00614E60">
        <w:rPr>
          <w:sz w:val="24"/>
          <w:szCs w:val="24"/>
        </w:rPr>
        <w:tab/>
        <w:t xml:space="preserve">ERCOT shall approve requests for Planned Outages of Reliability Resources unless, in ERCOT’s determination, the requested Planned Outage would cause ERCOT to violate applicable reliability standards or exceed the </w:t>
      </w:r>
      <w:del w:id="426" w:author="ERCOT" w:date="2025-05-22T12:28:00Z" w16du:dateUtc="2025-05-22T17:28:00Z">
        <w:r w:rsidRPr="00614E60" w:rsidDel="0066671A">
          <w:rPr>
            <w:sz w:val="24"/>
            <w:szCs w:val="24"/>
          </w:rPr>
          <w:delText>Maximum Daily Resource Planned Outage Capacity</w:delText>
        </w:r>
      </w:del>
      <w:ins w:id="427" w:author="ERCOT" w:date="2025-05-22T12:28:00Z" w16du:dateUtc="2025-05-22T17:28:00Z">
        <w:r w:rsidRPr="00614E60">
          <w:rPr>
            <w:sz w:val="24"/>
            <w:szCs w:val="24"/>
          </w:rPr>
          <w:t>RPOL</w:t>
        </w:r>
      </w:ins>
      <w:r w:rsidRPr="00614E60">
        <w:rPr>
          <w:sz w:val="24"/>
          <w:szCs w:val="24"/>
        </w:rP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614E60" w:rsidRPr="00614E60" w14:paraId="2B4E6614" w14:textId="77777777">
        <w:tc>
          <w:tcPr>
            <w:tcW w:w="2554" w:type="pct"/>
          </w:tcPr>
          <w:p w14:paraId="16FF64A2" w14:textId="77777777" w:rsidR="00614E60" w:rsidRPr="00614E60" w:rsidRDefault="00614E60">
            <w:pPr>
              <w:pStyle w:val="TableHead"/>
              <w:rPr>
                <w:sz w:val="24"/>
                <w:szCs w:val="24"/>
              </w:rPr>
            </w:pPr>
            <w:r w:rsidRPr="00614E60">
              <w:rPr>
                <w:sz w:val="24"/>
                <w:szCs w:val="24"/>
              </w:rPr>
              <w:t>Amount of time between a Request for approval of a proposed Planned Outage and the scheduled start date of the proposed Outage:</w:t>
            </w:r>
          </w:p>
        </w:tc>
        <w:tc>
          <w:tcPr>
            <w:tcW w:w="2446" w:type="pct"/>
          </w:tcPr>
          <w:p w14:paraId="5EC449C1" w14:textId="77777777" w:rsidR="00614E60" w:rsidRPr="00614E60" w:rsidRDefault="00614E60">
            <w:pPr>
              <w:pStyle w:val="TableHead"/>
              <w:rPr>
                <w:sz w:val="24"/>
                <w:szCs w:val="24"/>
              </w:rPr>
            </w:pPr>
            <w:r w:rsidRPr="00614E60">
              <w:rPr>
                <w:sz w:val="24"/>
                <w:szCs w:val="24"/>
              </w:rPr>
              <w:t>ERCOT shall approve or reject no later than:</w:t>
            </w:r>
          </w:p>
        </w:tc>
      </w:tr>
      <w:tr w:rsidR="00614E60" w:rsidRPr="00614E60" w14:paraId="3A48BBD8" w14:textId="77777777">
        <w:tc>
          <w:tcPr>
            <w:tcW w:w="2554" w:type="pct"/>
          </w:tcPr>
          <w:p w14:paraId="79AED57E" w14:textId="77777777" w:rsidR="00614E60" w:rsidRPr="00614E60" w:rsidRDefault="00614E60">
            <w:pPr>
              <w:pStyle w:val="TableBody"/>
              <w:rPr>
                <w:sz w:val="24"/>
                <w:szCs w:val="24"/>
              </w:rPr>
            </w:pPr>
            <w:r w:rsidRPr="00614E60">
              <w:rPr>
                <w:sz w:val="24"/>
                <w:szCs w:val="24"/>
              </w:rPr>
              <w:t>No less than 30 days</w:t>
            </w:r>
          </w:p>
        </w:tc>
        <w:tc>
          <w:tcPr>
            <w:tcW w:w="2446" w:type="pct"/>
          </w:tcPr>
          <w:p w14:paraId="434146DF" w14:textId="77777777" w:rsidR="00614E60" w:rsidRPr="00614E60" w:rsidRDefault="00614E60">
            <w:pPr>
              <w:pStyle w:val="TableBody"/>
              <w:rPr>
                <w:sz w:val="24"/>
                <w:szCs w:val="24"/>
              </w:rPr>
            </w:pPr>
            <w:r w:rsidRPr="00614E60">
              <w:rPr>
                <w:sz w:val="24"/>
                <w:szCs w:val="24"/>
              </w:rPr>
              <w:t>Five Business Days after submission</w:t>
            </w:r>
          </w:p>
        </w:tc>
      </w:tr>
      <w:tr w:rsidR="00614E60" w:rsidRPr="00614E60" w14:paraId="72C6A230" w14:textId="77777777">
        <w:tc>
          <w:tcPr>
            <w:tcW w:w="2554" w:type="pct"/>
          </w:tcPr>
          <w:p w14:paraId="135B175A" w14:textId="77777777" w:rsidR="00614E60" w:rsidRPr="00614E60" w:rsidRDefault="00614E60">
            <w:pPr>
              <w:pStyle w:val="TableBody"/>
              <w:rPr>
                <w:sz w:val="24"/>
                <w:szCs w:val="24"/>
              </w:rPr>
            </w:pPr>
            <w:r w:rsidRPr="00614E60">
              <w:rPr>
                <w:sz w:val="24"/>
                <w:szCs w:val="24"/>
              </w:rPr>
              <w:t>Greater than 45 days</w:t>
            </w:r>
          </w:p>
        </w:tc>
        <w:tc>
          <w:tcPr>
            <w:tcW w:w="2446" w:type="pct"/>
          </w:tcPr>
          <w:p w14:paraId="289B8EEB" w14:textId="77777777" w:rsidR="00614E60" w:rsidRPr="00614E60" w:rsidRDefault="00614E60">
            <w:pPr>
              <w:pStyle w:val="TableBody"/>
              <w:rPr>
                <w:sz w:val="24"/>
                <w:szCs w:val="24"/>
              </w:rPr>
            </w:pPr>
            <w:r w:rsidRPr="00614E60">
              <w:rPr>
                <w:sz w:val="24"/>
                <w:szCs w:val="24"/>
              </w:rPr>
              <w:t>Five Business Days after submission</w:t>
            </w:r>
          </w:p>
        </w:tc>
      </w:tr>
    </w:tbl>
    <w:p w14:paraId="4948FCF4" w14:textId="77777777" w:rsidR="00614E60" w:rsidRPr="00614E60" w:rsidRDefault="00614E60">
      <w:pPr>
        <w:pStyle w:val="BodyTextNumbered"/>
        <w:spacing w:before="240"/>
        <w:rPr>
          <w:sz w:val="24"/>
          <w:szCs w:val="24"/>
        </w:rPr>
      </w:pPr>
      <w:r w:rsidRPr="00614E60">
        <w:rPr>
          <w:sz w:val="24"/>
          <w:szCs w:val="24"/>
        </w:rPr>
        <w:t>(2)</w:t>
      </w:r>
      <w:r w:rsidRPr="00614E60">
        <w:rPr>
          <w:sz w:val="24"/>
          <w:szCs w:val="24"/>
        </w:rPr>
        <w:tab/>
        <w:t xml:space="preserve">ERCOT shall approve requests for Outages, other than Forced Outages or Level I Maintenance Outages, of Reliability Resources unless, in ERCOT’s determination, the requested Outage would cause ERCOT to violate applicable reliability standards or exceed the </w:t>
      </w:r>
      <w:del w:id="428" w:author="ERCOT" w:date="2025-05-22T12:28:00Z" w16du:dateUtc="2025-05-22T17:28:00Z">
        <w:r w:rsidRPr="00614E60" w:rsidDel="0066671A">
          <w:rPr>
            <w:sz w:val="24"/>
            <w:szCs w:val="24"/>
          </w:rPr>
          <w:delText>Maximum Daily Resource Planned Outage Capacity</w:delText>
        </w:r>
      </w:del>
      <w:ins w:id="429" w:author="ERCOT" w:date="2025-05-22T12:28:00Z" w16du:dateUtc="2025-05-22T17:28:00Z">
        <w:r w:rsidRPr="00614E60">
          <w:rPr>
            <w:sz w:val="24"/>
            <w:szCs w:val="24"/>
          </w:rPr>
          <w:t>RPOL</w:t>
        </w:r>
      </w:ins>
      <w:r w:rsidRPr="00614E60">
        <w:rPr>
          <w:sz w:val="24"/>
          <w:szCs w:val="24"/>
        </w:rP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614E60" w:rsidRPr="00614E60" w14:paraId="05B797F5" w14:textId="77777777">
        <w:tc>
          <w:tcPr>
            <w:tcW w:w="2554" w:type="pct"/>
          </w:tcPr>
          <w:p w14:paraId="101CFDAD" w14:textId="77777777" w:rsidR="00614E60" w:rsidRPr="00614E60" w:rsidRDefault="00614E60">
            <w:pPr>
              <w:pStyle w:val="TableHead"/>
              <w:rPr>
                <w:sz w:val="24"/>
                <w:szCs w:val="24"/>
              </w:rPr>
            </w:pPr>
            <w:r w:rsidRPr="00614E60">
              <w:rPr>
                <w:sz w:val="24"/>
                <w:szCs w:val="24"/>
              </w:rPr>
              <w:t>Amount of time between a Request for approval of a proposed Outage and the scheduled start date of the proposed Outage:</w:t>
            </w:r>
          </w:p>
        </w:tc>
        <w:tc>
          <w:tcPr>
            <w:tcW w:w="2446" w:type="pct"/>
          </w:tcPr>
          <w:p w14:paraId="433C91F1" w14:textId="77777777" w:rsidR="00614E60" w:rsidRPr="00614E60" w:rsidRDefault="00614E60">
            <w:pPr>
              <w:pStyle w:val="TableHead"/>
              <w:rPr>
                <w:sz w:val="24"/>
                <w:szCs w:val="24"/>
              </w:rPr>
            </w:pPr>
            <w:r w:rsidRPr="00614E60">
              <w:rPr>
                <w:sz w:val="24"/>
                <w:szCs w:val="24"/>
              </w:rPr>
              <w:t>ERCOT shall approve or reject no later than:</w:t>
            </w:r>
          </w:p>
        </w:tc>
      </w:tr>
      <w:tr w:rsidR="00614E60" w:rsidRPr="00614E60" w14:paraId="76218FF7" w14:textId="77777777">
        <w:tc>
          <w:tcPr>
            <w:tcW w:w="2554" w:type="pct"/>
          </w:tcPr>
          <w:p w14:paraId="6F4D3777" w14:textId="77777777" w:rsidR="00614E60" w:rsidRPr="00614E60" w:rsidRDefault="00614E60">
            <w:pPr>
              <w:pStyle w:val="TableBody"/>
              <w:rPr>
                <w:sz w:val="24"/>
                <w:szCs w:val="24"/>
              </w:rPr>
            </w:pPr>
            <w:r w:rsidRPr="00614E60">
              <w:rPr>
                <w:sz w:val="24"/>
                <w:szCs w:val="24"/>
              </w:rPr>
              <w:t>Between three and eight days</w:t>
            </w:r>
          </w:p>
        </w:tc>
        <w:tc>
          <w:tcPr>
            <w:tcW w:w="2446" w:type="pct"/>
          </w:tcPr>
          <w:p w14:paraId="0055C98B" w14:textId="77777777" w:rsidR="00614E60" w:rsidRPr="00614E60" w:rsidRDefault="00614E60">
            <w:pPr>
              <w:pStyle w:val="TableBody"/>
              <w:rPr>
                <w:sz w:val="24"/>
                <w:szCs w:val="24"/>
              </w:rPr>
            </w:pPr>
            <w:r w:rsidRPr="00614E60">
              <w:rPr>
                <w:sz w:val="24"/>
                <w:szCs w:val="24"/>
              </w:rPr>
              <w:t>0000 hours, two days before the start of the proposed Outage</w:t>
            </w:r>
          </w:p>
        </w:tc>
      </w:tr>
      <w:tr w:rsidR="00614E60" w:rsidRPr="00614E60" w14:paraId="4301B240" w14:textId="77777777">
        <w:tc>
          <w:tcPr>
            <w:tcW w:w="2554" w:type="pct"/>
          </w:tcPr>
          <w:p w14:paraId="009CF8F6" w14:textId="77777777" w:rsidR="00614E60" w:rsidRPr="00614E60" w:rsidRDefault="00614E60">
            <w:pPr>
              <w:pStyle w:val="TableBody"/>
              <w:rPr>
                <w:sz w:val="24"/>
                <w:szCs w:val="24"/>
              </w:rPr>
            </w:pPr>
            <w:r w:rsidRPr="00614E60">
              <w:rPr>
                <w:sz w:val="24"/>
                <w:szCs w:val="24"/>
              </w:rPr>
              <w:t>Between nine and 30 days</w:t>
            </w:r>
            <w:r w:rsidRPr="00614E60">
              <w:rPr>
                <w:sz w:val="24"/>
                <w:szCs w:val="24"/>
              </w:rPr>
              <w:tab/>
            </w:r>
          </w:p>
          <w:p w14:paraId="2107AB65" w14:textId="77777777" w:rsidR="00614E60" w:rsidRPr="00614E60" w:rsidRDefault="00614E60">
            <w:pPr>
              <w:pStyle w:val="TableBody"/>
              <w:rPr>
                <w:sz w:val="24"/>
                <w:szCs w:val="24"/>
              </w:rPr>
            </w:pPr>
          </w:p>
        </w:tc>
        <w:tc>
          <w:tcPr>
            <w:tcW w:w="2446" w:type="pct"/>
          </w:tcPr>
          <w:p w14:paraId="3E46F3BF" w14:textId="77777777" w:rsidR="00614E60" w:rsidRPr="00614E60" w:rsidRDefault="00614E60">
            <w:pPr>
              <w:pStyle w:val="TableBody"/>
              <w:rPr>
                <w:sz w:val="24"/>
                <w:szCs w:val="24"/>
              </w:rPr>
            </w:pPr>
            <w:r w:rsidRPr="00614E60">
              <w:rPr>
                <w:sz w:val="24"/>
                <w:szCs w:val="24"/>
              </w:rPr>
              <w:t>Four days before the start of the proposed Outage</w:t>
            </w:r>
          </w:p>
        </w:tc>
      </w:tr>
    </w:tbl>
    <w:p w14:paraId="33202AE6" w14:textId="77777777" w:rsidR="00614E60" w:rsidRPr="00614E60" w:rsidRDefault="00614E60">
      <w:pPr>
        <w:pStyle w:val="BodyTextNumbered"/>
        <w:spacing w:before="240"/>
        <w:rPr>
          <w:sz w:val="24"/>
          <w:szCs w:val="24"/>
        </w:rPr>
      </w:pPr>
      <w:r w:rsidRPr="00614E60">
        <w:rPr>
          <w:sz w:val="24"/>
          <w:szCs w:val="24"/>
        </w:rPr>
        <w:t>(3)</w:t>
      </w:r>
      <w:r w:rsidRPr="00614E60">
        <w:rPr>
          <w:sz w:val="24"/>
          <w:szCs w:val="24"/>
        </w:rPr>
        <w:tab/>
        <w:t>ERCOT shall not be deemed to have approved the Outage request associated with the Planned Outage until ERCOT notifies the Single Point of Contact of its approval.  ERCOT shall transmit approvals electronically.</w:t>
      </w:r>
    </w:p>
    <w:p w14:paraId="741A97BD" w14:textId="77777777" w:rsidR="00614E60" w:rsidRPr="00614E60" w:rsidRDefault="00614E60">
      <w:pPr>
        <w:spacing w:after="240"/>
        <w:ind w:left="720" w:hanging="720"/>
      </w:pPr>
      <w:r w:rsidRPr="00614E60">
        <w:rPr>
          <w:iCs/>
        </w:rPr>
        <w:t>(4)</w:t>
      </w:r>
      <w:r w:rsidRPr="00614E60">
        <w:rPr>
          <w:iCs/>
        </w:rPr>
        <w:tab/>
        <w:t>ERCOT, at its sole discretion, may relax the submission timing requirements in this Section.</w:t>
      </w:r>
    </w:p>
    <w:p w14:paraId="3B3C13DD" w14:textId="77777777" w:rsidR="00614E60" w:rsidRPr="00614E60" w:rsidRDefault="00614E60"/>
    <w:p w14:paraId="7BA514BC" w14:textId="77777777" w:rsidR="00152993" w:rsidRPr="00614E60" w:rsidRDefault="00152993" w:rsidP="00614E60">
      <w:pPr>
        <w:pStyle w:val="BodyText"/>
      </w:pPr>
    </w:p>
    <w:sectPr w:rsidR="00152993" w:rsidRPr="00614E60"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48C4D" w14:textId="77777777" w:rsidR="00BF285D" w:rsidRDefault="00BF285D">
      <w:r>
        <w:separator/>
      </w:r>
    </w:p>
  </w:endnote>
  <w:endnote w:type="continuationSeparator" w:id="0">
    <w:p w14:paraId="0E7F0AB7" w14:textId="77777777" w:rsidR="00BF285D" w:rsidRDefault="00BF285D">
      <w:r>
        <w:continuationSeparator/>
      </w:r>
    </w:p>
  </w:endnote>
  <w:endnote w:type="continuationNotice" w:id="1">
    <w:p w14:paraId="38F1DDBA" w14:textId="77777777" w:rsidR="00BF285D" w:rsidRDefault="00BF28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AA416" w14:textId="55A349EA" w:rsidR="00EE6681" w:rsidRDefault="00D27744" w:rsidP="0074209E">
    <w:pPr>
      <w:pStyle w:val="Footer"/>
      <w:tabs>
        <w:tab w:val="clear" w:pos="4320"/>
        <w:tab w:val="clear" w:pos="8640"/>
        <w:tab w:val="right" w:pos="9360"/>
      </w:tabs>
      <w:rPr>
        <w:rFonts w:ascii="Arial" w:hAnsi="Arial"/>
        <w:sz w:val="18"/>
      </w:rPr>
    </w:pPr>
    <w:r>
      <w:rPr>
        <w:rFonts w:ascii="Arial" w:eastAsia="Arial" w:hAnsi="Arial" w:cs="Arial"/>
        <w:color w:val="000000"/>
        <w:sz w:val="18"/>
        <w:szCs w:val="18"/>
      </w:rPr>
      <w:t>1287NPRR</w:t>
    </w:r>
    <w:r w:rsidR="00173D98">
      <w:rPr>
        <w:rFonts w:ascii="Arial" w:eastAsia="Arial" w:hAnsi="Arial" w:cs="Arial"/>
        <w:color w:val="000000"/>
        <w:sz w:val="18"/>
        <w:szCs w:val="18"/>
      </w:rPr>
      <w:t>-</w:t>
    </w:r>
    <w:r w:rsidR="008A7C62">
      <w:rPr>
        <w:rFonts w:ascii="Arial" w:eastAsia="Arial" w:hAnsi="Arial" w:cs="Arial"/>
        <w:color w:val="000000"/>
        <w:sz w:val="18"/>
        <w:szCs w:val="18"/>
      </w:rPr>
      <w:t>0</w:t>
    </w:r>
    <w:r w:rsidR="00883781">
      <w:rPr>
        <w:rFonts w:ascii="Arial" w:eastAsia="Arial" w:hAnsi="Arial" w:cs="Arial"/>
        <w:color w:val="000000"/>
        <w:sz w:val="18"/>
        <w:szCs w:val="18"/>
      </w:rPr>
      <w:t>6</w:t>
    </w:r>
    <w:r>
      <w:rPr>
        <w:rFonts w:ascii="Arial" w:eastAsia="Arial" w:hAnsi="Arial" w:cs="Arial"/>
        <w:color w:val="000000"/>
        <w:sz w:val="18"/>
        <w:szCs w:val="18"/>
      </w:rPr>
      <w:t xml:space="preserve"> </w:t>
    </w:r>
    <w:r w:rsidR="00883781">
      <w:rPr>
        <w:rFonts w:ascii="Arial" w:eastAsia="Arial" w:hAnsi="Arial" w:cs="Arial"/>
        <w:color w:val="000000"/>
        <w:sz w:val="18"/>
        <w:szCs w:val="18"/>
      </w:rPr>
      <w:t>TCPA</w:t>
    </w:r>
    <w:r>
      <w:rPr>
        <w:rFonts w:ascii="Arial" w:eastAsia="Arial" w:hAnsi="Arial" w:cs="Arial"/>
        <w:color w:val="000000"/>
        <w:sz w:val="18"/>
        <w:szCs w:val="18"/>
      </w:rPr>
      <w:t xml:space="preserve"> Comments 06</w:t>
    </w:r>
    <w:r w:rsidR="00883781">
      <w:rPr>
        <w:rFonts w:ascii="Arial" w:eastAsia="Arial" w:hAnsi="Arial" w:cs="Arial"/>
        <w:color w:val="000000"/>
        <w:sz w:val="18"/>
        <w:szCs w:val="18"/>
      </w:rPr>
      <w:t>27</w:t>
    </w:r>
    <w:r>
      <w:rPr>
        <w:rFonts w:ascii="Arial" w:eastAsia="Arial" w:hAnsi="Arial" w:cs="Arial"/>
        <w:color w:val="000000"/>
        <w:sz w:val="18"/>
        <w:szCs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C659C6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C30F8" w14:textId="77777777" w:rsidR="00BF285D" w:rsidRDefault="00BF285D">
      <w:r>
        <w:separator/>
      </w:r>
    </w:p>
  </w:footnote>
  <w:footnote w:type="continuationSeparator" w:id="0">
    <w:p w14:paraId="57C11AB2" w14:textId="77777777" w:rsidR="00BF285D" w:rsidRDefault="00BF285D">
      <w:r>
        <w:continuationSeparator/>
      </w:r>
    </w:p>
  </w:footnote>
  <w:footnote w:type="continuationNotice" w:id="1">
    <w:p w14:paraId="12EB4153" w14:textId="77777777" w:rsidR="00BF285D" w:rsidRDefault="00BF28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4600" w14:textId="77777777" w:rsidR="00EE6681" w:rsidRDefault="00EE6681">
    <w:pPr>
      <w:pStyle w:val="Header"/>
      <w:jc w:val="center"/>
      <w:rPr>
        <w:sz w:val="32"/>
      </w:rPr>
    </w:pPr>
    <w:r>
      <w:rPr>
        <w:sz w:val="32"/>
      </w:rPr>
      <w:t>NPRR Comments</w:t>
    </w:r>
  </w:p>
  <w:p w14:paraId="18853C9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3937704">
    <w:abstractNumId w:val="0"/>
  </w:num>
  <w:num w:numId="2" w16cid:durableId="37886882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TCPA 062725">
    <w15:presenceInfo w15:providerId="None" w15:userId="TCPA 062725"/>
  </w15:person>
  <w15:person w15:author="ERCOT [2]">
    <w15:presenceInfo w15:providerId="AD" w15:userId="S::Shun-Hsien.Huang@ercot.com::604a4aa9-2658-4d75-8cf1-9e07b94baee6"/>
  </w15:person>
  <w15:person w15:author="LCRA 061125">
    <w15:presenceInfo w15:providerId="None" w15:userId="LCRA 06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139C"/>
    <w:rsid w:val="00037668"/>
    <w:rsid w:val="00075A94"/>
    <w:rsid w:val="0008106C"/>
    <w:rsid w:val="000831FE"/>
    <w:rsid w:val="00096EA5"/>
    <w:rsid w:val="000F27E7"/>
    <w:rsid w:val="00132855"/>
    <w:rsid w:val="00135C84"/>
    <w:rsid w:val="00152993"/>
    <w:rsid w:val="00153A8B"/>
    <w:rsid w:val="00170297"/>
    <w:rsid w:val="00170D6A"/>
    <w:rsid w:val="00173D98"/>
    <w:rsid w:val="0019167F"/>
    <w:rsid w:val="001A227D"/>
    <w:rsid w:val="001C53D3"/>
    <w:rsid w:val="001E2032"/>
    <w:rsid w:val="001F147E"/>
    <w:rsid w:val="00224EF4"/>
    <w:rsid w:val="00247304"/>
    <w:rsid w:val="002625A6"/>
    <w:rsid w:val="00276683"/>
    <w:rsid w:val="002A02FF"/>
    <w:rsid w:val="002A2BE4"/>
    <w:rsid w:val="002D3AE7"/>
    <w:rsid w:val="002E7222"/>
    <w:rsid w:val="002F72D5"/>
    <w:rsid w:val="003010C0"/>
    <w:rsid w:val="00332A97"/>
    <w:rsid w:val="0033557D"/>
    <w:rsid w:val="00350C00"/>
    <w:rsid w:val="00356007"/>
    <w:rsid w:val="0035742E"/>
    <w:rsid w:val="00366113"/>
    <w:rsid w:val="0038404B"/>
    <w:rsid w:val="00384A2A"/>
    <w:rsid w:val="003C270C"/>
    <w:rsid w:val="003D0994"/>
    <w:rsid w:val="003D5886"/>
    <w:rsid w:val="00423824"/>
    <w:rsid w:val="0043567D"/>
    <w:rsid w:val="00457B01"/>
    <w:rsid w:val="00464CF6"/>
    <w:rsid w:val="004748BF"/>
    <w:rsid w:val="004B7B90"/>
    <w:rsid w:val="004D22A1"/>
    <w:rsid w:val="004E2C19"/>
    <w:rsid w:val="00504823"/>
    <w:rsid w:val="00505077"/>
    <w:rsid w:val="0050784F"/>
    <w:rsid w:val="0056335B"/>
    <w:rsid w:val="00577BFC"/>
    <w:rsid w:val="00592E3C"/>
    <w:rsid w:val="005966E0"/>
    <w:rsid w:val="005A4E32"/>
    <w:rsid w:val="005D284C"/>
    <w:rsid w:val="005E36BE"/>
    <w:rsid w:val="005E7D57"/>
    <w:rsid w:val="005F1787"/>
    <w:rsid w:val="005F7E63"/>
    <w:rsid w:val="00604512"/>
    <w:rsid w:val="0061104F"/>
    <w:rsid w:val="00614E60"/>
    <w:rsid w:val="00624D55"/>
    <w:rsid w:val="006326C1"/>
    <w:rsid w:val="00633E23"/>
    <w:rsid w:val="0063567E"/>
    <w:rsid w:val="00664AAB"/>
    <w:rsid w:val="00673B94"/>
    <w:rsid w:val="00680AC6"/>
    <w:rsid w:val="006835D8"/>
    <w:rsid w:val="006C316E"/>
    <w:rsid w:val="006D0F7C"/>
    <w:rsid w:val="006F5918"/>
    <w:rsid w:val="0071438E"/>
    <w:rsid w:val="0072415D"/>
    <w:rsid w:val="007269C4"/>
    <w:rsid w:val="0074209E"/>
    <w:rsid w:val="00782408"/>
    <w:rsid w:val="007A6D3D"/>
    <w:rsid w:val="007D2494"/>
    <w:rsid w:val="007D394D"/>
    <w:rsid w:val="007F2CA8"/>
    <w:rsid w:val="007F7161"/>
    <w:rsid w:val="008071B2"/>
    <w:rsid w:val="008253AC"/>
    <w:rsid w:val="0085559E"/>
    <w:rsid w:val="00883781"/>
    <w:rsid w:val="00896B1B"/>
    <w:rsid w:val="008A7C62"/>
    <w:rsid w:val="008B2C49"/>
    <w:rsid w:val="008E559E"/>
    <w:rsid w:val="00916080"/>
    <w:rsid w:val="00921A68"/>
    <w:rsid w:val="00947C5A"/>
    <w:rsid w:val="00950F19"/>
    <w:rsid w:val="00952FB9"/>
    <w:rsid w:val="00965F3F"/>
    <w:rsid w:val="00993060"/>
    <w:rsid w:val="009F3C94"/>
    <w:rsid w:val="00A015C4"/>
    <w:rsid w:val="00A02B21"/>
    <w:rsid w:val="00A150FC"/>
    <w:rsid w:val="00A15172"/>
    <w:rsid w:val="00A46597"/>
    <w:rsid w:val="00A61743"/>
    <w:rsid w:val="00A815D7"/>
    <w:rsid w:val="00A87D3C"/>
    <w:rsid w:val="00AA5CB3"/>
    <w:rsid w:val="00AB4116"/>
    <w:rsid w:val="00AD1B6A"/>
    <w:rsid w:val="00AE580A"/>
    <w:rsid w:val="00AF34AC"/>
    <w:rsid w:val="00B13920"/>
    <w:rsid w:val="00B40A9E"/>
    <w:rsid w:val="00B5080A"/>
    <w:rsid w:val="00B65EE3"/>
    <w:rsid w:val="00B86C0C"/>
    <w:rsid w:val="00B943AE"/>
    <w:rsid w:val="00BA72B8"/>
    <w:rsid w:val="00BD7258"/>
    <w:rsid w:val="00BE606E"/>
    <w:rsid w:val="00BF285D"/>
    <w:rsid w:val="00C0598D"/>
    <w:rsid w:val="00C06BFA"/>
    <w:rsid w:val="00C11956"/>
    <w:rsid w:val="00C26F56"/>
    <w:rsid w:val="00C30A79"/>
    <w:rsid w:val="00C602E5"/>
    <w:rsid w:val="00C748FD"/>
    <w:rsid w:val="00CC0923"/>
    <w:rsid w:val="00CC69D6"/>
    <w:rsid w:val="00CE285B"/>
    <w:rsid w:val="00D27231"/>
    <w:rsid w:val="00D27744"/>
    <w:rsid w:val="00D4046E"/>
    <w:rsid w:val="00D4362F"/>
    <w:rsid w:val="00D50488"/>
    <w:rsid w:val="00D51658"/>
    <w:rsid w:val="00DD4739"/>
    <w:rsid w:val="00DE5F33"/>
    <w:rsid w:val="00DF0712"/>
    <w:rsid w:val="00DF409E"/>
    <w:rsid w:val="00E07B54"/>
    <w:rsid w:val="00E11F78"/>
    <w:rsid w:val="00E2690F"/>
    <w:rsid w:val="00E53C7D"/>
    <w:rsid w:val="00E621E1"/>
    <w:rsid w:val="00E80CA0"/>
    <w:rsid w:val="00EA0330"/>
    <w:rsid w:val="00EB736A"/>
    <w:rsid w:val="00EC2554"/>
    <w:rsid w:val="00EC3E3B"/>
    <w:rsid w:val="00EC55B3"/>
    <w:rsid w:val="00ED69B8"/>
    <w:rsid w:val="00EE46D3"/>
    <w:rsid w:val="00EE6681"/>
    <w:rsid w:val="00F03D76"/>
    <w:rsid w:val="00F66462"/>
    <w:rsid w:val="00F93867"/>
    <w:rsid w:val="00F957AD"/>
    <w:rsid w:val="00F96FB2"/>
    <w:rsid w:val="00FB51D8"/>
    <w:rsid w:val="00FC088A"/>
    <w:rsid w:val="00FD08E8"/>
    <w:rsid w:val="00FD4621"/>
    <w:rsid w:val="00FD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B18A7"/>
  <w15:chartTrackingRefBased/>
  <w15:docId w15:val="{6C8C6EA1-4329-49A0-8579-ACF48388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D50488"/>
    <w:rPr>
      <w:color w:val="605E5C"/>
      <w:shd w:val="clear" w:color="auto" w:fill="E1DFDD"/>
    </w:rPr>
  </w:style>
  <w:style w:type="paragraph" w:customStyle="1" w:styleId="H4">
    <w:name w:val="H4"/>
    <w:basedOn w:val="Heading4"/>
    <w:next w:val="BodyText"/>
    <w:link w:val="H4Char"/>
    <w:rsid w:val="00614E60"/>
    <w:pPr>
      <w:numPr>
        <w:ilvl w:val="0"/>
        <w:numId w:val="0"/>
      </w:numPr>
      <w:tabs>
        <w:tab w:val="left" w:pos="1260"/>
      </w:tabs>
      <w:spacing w:before="240"/>
      <w:ind w:left="1260" w:hanging="1260"/>
    </w:pPr>
  </w:style>
  <w:style w:type="character" w:customStyle="1" w:styleId="H4Char">
    <w:name w:val="H4 Char"/>
    <w:link w:val="H4"/>
    <w:rsid w:val="00614E60"/>
    <w:rPr>
      <w:b/>
      <w:bCs/>
      <w:snapToGrid w:val="0"/>
      <w:sz w:val="24"/>
    </w:rPr>
  </w:style>
  <w:style w:type="character" w:customStyle="1" w:styleId="BodyTextChar">
    <w:name w:val="Body Text Char"/>
    <w:link w:val="BodyText"/>
    <w:rsid w:val="00614E60"/>
    <w:rPr>
      <w:sz w:val="24"/>
      <w:szCs w:val="24"/>
    </w:rPr>
  </w:style>
  <w:style w:type="character" w:customStyle="1" w:styleId="Heading2Char">
    <w:name w:val="Heading 2 Char"/>
    <w:aliases w:val="h2 Char"/>
    <w:link w:val="Heading2"/>
    <w:rsid w:val="00614E60"/>
    <w:rPr>
      <w:b/>
      <w:sz w:val="24"/>
    </w:rPr>
  </w:style>
  <w:style w:type="paragraph" w:customStyle="1" w:styleId="H3">
    <w:name w:val="H3"/>
    <w:basedOn w:val="Heading3"/>
    <w:next w:val="BodyText"/>
    <w:link w:val="H3Char"/>
    <w:rsid w:val="00614E60"/>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614E60"/>
    <w:pPr>
      <w:spacing w:after="240"/>
      <w:ind w:left="720" w:hanging="720"/>
    </w:pPr>
    <w:rPr>
      <w:szCs w:val="20"/>
    </w:rPr>
  </w:style>
  <w:style w:type="paragraph" w:customStyle="1" w:styleId="TableBody">
    <w:name w:val="Table Body"/>
    <w:basedOn w:val="BodyText"/>
    <w:rsid w:val="00614E60"/>
    <w:pPr>
      <w:spacing w:before="0" w:after="60"/>
    </w:pPr>
    <w:rPr>
      <w:iCs/>
      <w:sz w:val="20"/>
      <w:szCs w:val="20"/>
    </w:rPr>
  </w:style>
  <w:style w:type="paragraph" w:customStyle="1" w:styleId="TableHead">
    <w:name w:val="Table Head"/>
    <w:basedOn w:val="BodyText"/>
    <w:rsid w:val="00614E60"/>
    <w:pPr>
      <w:spacing w:before="0" w:after="240"/>
    </w:pPr>
    <w:rPr>
      <w:b/>
      <w:iCs/>
      <w:sz w:val="20"/>
      <w:szCs w:val="20"/>
    </w:rPr>
  </w:style>
  <w:style w:type="character" w:customStyle="1" w:styleId="ListChar">
    <w:name w:val="List Char"/>
    <w:aliases w:val=" Char2 Char Char Char Char Char, Char2 Char Char"/>
    <w:link w:val="List"/>
    <w:rsid w:val="00614E60"/>
    <w:rPr>
      <w:sz w:val="24"/>
    </w:rPr>
  </w:style>
  <w:style w:type="character" w:customStyle="1" w:styleId="BodyTextNumberedChar1">
    <w:name w:val="Body Text Numbered Char1"/>
    <w:link w:val="BodyTextNumbered"/>
    <w:rsid w:val="00614E60"/>
    <w:rPr>
      <w:iCs/>
    </w:rPr>
  </w:style>
  <w:style w:type="paragraph" w:customStyle="1" w:styleId="BodyTextNumbered">
    <w:name w:val="Body Text Numbered"/>
    <w:basedOn w:val="BodyText"/>
    <w:link w:val="BodyTextNumberedChar1"/>
    <w:rsid w:val="00614E60"/>
    <w:pPr>
      <w:spacing w:before="0" w:after="240"/>
      <w:ind w:left="720" w:hanging="720"/>
    </w:pPr>
    <w:rPr>
      <w:iCs/>
      <w:sz w:val="20"/>
      <w:szCs w:val="20"/>
    </w:rPr>
  </w:style>
  <w:style w:type="character" w:customStyle="1" w:styleId="H3Char">
    <w:name w:val="H3 Char"/>
    <w:link w:val="H3"/>
    <w:rsid w:val="00614E60"/>
    <w:rPr>
      <w:b/>
      <w:bCs/>
      <w:i/>
      <w:sz w:val="24"/>
    </w:rPr>
  </w:style>
  <w:style w:type="paragraph" w:customStyle="1" w:styleId="bodytextnumbered0">
    <w:name w:val="bodytextnumbered"/>
    <w:basedOn w:val="Normal"/>
    <w:rsid w:val="00614E60"/>
    <w:pPr>
      <w:spacing w:after="240"/>
      <w:ind w:left="720" w:hanging="720"/>
    </w:pPr>
    <w:rPr>
      <w:rFonts w:eastAsia="Calibri"/>
    </w:rPr>
  </w:style>
  <w:style w:type="paragraph" w:styleId="Revision">
    <w:name w:val="Revision"/>
    <w:hidden/>
    <w:uiPriority w:val="99"/>
    <w:semiHidden/>
    <w:rsid w:val="00F66462"/>
    <w:rPr>
      <w:sz w:val="24"/>
      <w:szCs w:val="24"/>
    </w:rPr>
  </w:style>
  <w:style w:type="paragraph" w:styleId="FootnoteText">
    <w:name w:val="footnote text"/>
    <w:basedOn w:val="Normal"/>
    <w:link w:val="FootnoteTextChar"/>
    <w:uiPriority w:val="99"/>
    <w:unhideWhenUsed/>
    <w:rsid w:val="00C06BFA"/>
    <w:rPr>
      <w:rFonts w:ascii="Aptos" w:eastAsia="Aptos" w:hAnsi="Aptos" w:cs="Arial"/>
      <w:kern w:val="2"/>
      <w:sz w:val="20"/>
      <w:szCs w:val="20"/>
    </w:rPr>
  </w:style>
  <w:style w:type="character" w:customStyle="1" w:styleId="FootnoteTextChar">
    <w:name w:val="Footnote Text Char"/>
    <w:basedOn w:val="DefaultParagraphFont"/>
    <w:link w:val="FootnoteText"/>
    <w:uiPriority w:val="99"/>
    <w:rsid w:val="00C06BFA"/>
    <w:rPr>
      <w:rFonts w:ascii="Aptos" w:eastAsia="Aptos" w:hAnsi="Aptos" w:cs="Arial"/>
      <w:kern w:val="2"/>
    </w:rPr>
  </w:style>
  <w:style w:type="character" w:styleId="FootnoteReference">
    <w:name w:val="footnote reference"/>
    <w:uiPriority w:val="99"/>
    <w:unhideWhenUsed/>
    <w:rsid w:val="00C06B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ele@competitivepowe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1E667-939D-4FEF-9F1C-140F55B0F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4B9A95-B04D-448C-8857-B7132B34E209}">
  <ds:schemaRefs>
    <ds:schemaRef ds:uri="http://schemas.microsoft.com/sharepoint/v3/contenttype/forms"/>
  </ds:schemaRefs>
</ds:datastoreItem>
</file>

<file path=customXml/itemProps3.xml><?xml version="1.0" encoding="utf-8"?>
<ds:datastoreItem xmlns:ds="http://schemas.openxmlformats.org/officeDocument/2006/customXml" ds:itemID="{8BC62912-51A3-4721-8907-A492611B3EF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ea7cabb-ffb8-4c5f-aec6-b9b58c989bc1"/>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299FDC05-22EA-4892-8265-20670305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6221</Words>
  <Characters>34785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TCPA 062725</cp:lastModifiedBy>
  <cp:revision>9</cp:revision>
  <cp:lastPrinted>2001-06-20T18:28:00Z</cp:lastPrinted>
  <dcterms:created xsi:type="dcterms:W3CDTF">2025-06-27T19:45:00Z</dcterms:created>
  <dcterms:modified xsi:type="dcterms:W3CDTF">2025-06-27T20:17:00Z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0x010100260D61DC8326B8498DD32B28F834E6F2</vt:lpwstr>
  </property>
  <property fmtid="{D5CDD505-2E9C-101B-9397-08002B2CF9AE}" pid="3" name="MSIP_Label_7084cbda-52b8-46fb-a7b7-cb5bd465ed85_Enabled">
    <vt:lpwstr>true</vt:lpwstr>
  </property>
  <property fmtid="{D5CDD505-2E9C-101B-9397-08002B2CF9AE}" pid="4" name="MSIP_Label_7084cbda-52b8-46fb-a7b7-cb5bd465ed85_SetDate">
    <vt:lpwstr>2025-06-06T14:54:47Z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a6ff3181-4e38-494f-a757-5e58bfb5d895</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